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17371" w14:textId="77777777" w:rsidR="0073622B" w:rsidRPr="00DA3877" w:rsidRDefault="0073622B" w:rsidP="000A163F">
      <w:pPr>
        <w:pStyle w:val="Nzev"/>
      </w:pPr>
      <w:r w:rsidRPr="00DA3877">
        <w:t xml:space="preserve">Smlouva </w:t>
      </w:r>
      <w:r w:rsidR="00F26D62">
        <w:t>o dílo</w:t>
      </w:r>
    </w:p>
    <w:p w14:paraId="33067E48" w14:textId="77777777" w:rsidR="00FF4488" w:rsidRDefault="00484263" w:rsidP="00B3293A">
      <w:pPr>
        <w:pStyle w:val="Podtitul"/>
      </w:pPr>
      <w:r>
        <w:t xml:space="preserve">smlouva </w:t>
      </w:r>
      <w:r w:rsidR="00254E37" w:rsidRPr="00DA3877">
        <w:t>o dílo</w:t>
      </w:r>
      <w:r w:rsidR="00F26D62">
        <w:t xml:space="preserve"> číslo ………</w:t>
      </w:r>
      <w:proofErr w:type="gramStart"/>
      <w:r w:rsidR="00F26D62">
        <w:t>…….</w:t>
      </w:r>
      <w:proofErr w:type="gramEnd"/>
      <w:r w:rsidR="00F26D62">
        <w:t>.</w:t>
      </w:r>
    </w:p>
    <w:p w14:paraId="1B276DE5" w14:textId="77777777" w:rsidR="00A76C43" w:rsidRPr="00A76C43" w:rsidRDefault="00A76C43" w:rsidP="00A76C4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 w:val="20"/>
          <w:szCs w:val="20"/>
          <w:lang w:eastAsia="cs-CZ"/>
        </w:rPr>
      </w:pPr>
      <w:r w:rsidRPr="00A76C43">
        <w:rPr>
          <w:rFonts w:eastAsia="Times New Roman" w:cs="Arial"/>
          <w:sz w:val="20"/>
          <w:szCs w:val="20"/>
          <w:lang w:eastAsia="cs-CZ"/>
        </w:rPr>
        <w:t>uzavřena podle § 2586 a následujících zákona č. 89/2012 Sb., občanského zákoníku,</w:t>
      </w:r>
    </w:p>
    <w:p w14:paraId="52AFA695" w14:textId="77777777" w:rsidR="00A76C43" w:rsidRPr="00A76C43" w:rsidRDefault="00A76C43" w:rsidP="00A76C4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 w:val="20"/>
          <w:szCs w:val="20"/>
          <w:lang w:eastAsia="cs-CZ"/>
        </w:rPr>
      </w:pPr>
      <w:r w:rsidRPr="00A76C43">
        <w:rPr>
          <w:rFonts w:eastAsia="Times New Roman" w:cs="Arial"/>
          <w:sz w:val="20"/>
          <w:szCs w:val="20"/>
          <w:lang w:eastAsia="cs-CZ"/>
        </w:rPr>
        <w:t>ve znění pozdějších předpisů</w:t>
      </w:r>
    </w:p>
    <w:p w14:paraId="37968B67" w14:textId="77777777" w:rsidR="00A76C43" w:rsidRPr="00A76C43" w:rsidRDefault="00A76C43" w:rsidP="00A76C43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73622B" w:rsidRPr="00220EF3" w14:paraId="71C7F136" w14:textId="77777777" w:rsidTr="005A5888">
        <w:trPr>
          <w:trHeight w:val="340"/>
        </w:trPr>
        <w:tc>
          <w:tcPr>
            <w:tcW w:w="3969" w:type="dxa"/>
          </w:tcPr>
          <w:p w14:paraId="256ED020" w14:textId="77777777" w:rsidR="0073622B" w:rsidRPr="00220EF3" w:rsidRDefault="0073622B" w:rsidP="00DA3877">
            <w:pPr>
              <w:rPr>
                <w:b/>
              </w:rPr>
            </w:pPr>
            <w:r w:rsidRPr="00220EF3">
              <w:rPr>
                <w:b/>
              </w:rPr>
              <w:t>Obchodní firma:</w:t>
            </w:r>
          </w:p>
        </w:tc>
        <w:tc>
          <w:tcPr>
            <w:tcW w:w="5670" w:type="dxa"/>
          </w:tcPr>
          <w:p w14:paraId="27333012" w14:textId="77777777" w:rsidR="0073622B" w:rsidRPr="00220EF3" w:rsidRDefault="0073622B" w:rsidP="00DA3877">
            <w:pPr>
              <w:rPr>
                <w:b/>
              </w:rPr>
            </w:pPr>
          </w:p>
        </w:tc>
      </w:tr>
      <w:tr w:rsidR="0073622B" w:rsidRPr="00220EF3" w14:paraId="70CC2327" w14:textId="77777777" w:rsidTr="005A5888">
        <w:trPr>
          <w:trHeight w:val="340"/>
        </w:trPr>
        <w:tc>
          <w:tcPr>
            <w:tcW w:w="3969" w:type="dxa"/>
          </w:tcPr>
          <w:p w14:paraId="1E7D9A2F" w14:textId="77777777" w:rsidR="0073622B" w:rsidRPr="00220EF3" w:rsidRDefault="00335221" w:rsidP="00DA3877">
            <w:r>
              <w:t>Zastoupena</w:t>
            </w:r>
            <w:r w:rsidR="0073622B" w:rsidRPr="00220EF3">
              <w:t>:</w:t>
            </w:r>
          </w:p>
        </w:tc>
        <w:tc>
          <w:tcPr>
            <w:tcW w:w="5670" w:type="dxa"/>
          </w:tcPr>
          <w:p w14:paraId="5390B066" w14:textId="77777777" w:rsidR="0073622B" w:rsidRPr="00220EF3" w:rsidRDefault="0073622B" w:rsidP="00335221"/>
        </w:tc>
      </w:tr>
      <w:tr w:rsidR="0073622B" w:rsidRPr="00220EF3" w14:paraId="135E5DF2" w14:textId="77777777" w:rsidTr="005A5888">
        <w:trPr>
          <w:trHeight w:val="340"/>
        </w:trPr>
        <w:tc>
          <w:tcPr>
            <w:tcW w:w="3969" w:type="dxa"/>
          </w:tcPr>
          <w:p w14:paraId="626D70CC" w14:textId="77777777" w:rsidR="0073622B" w:rsidRPr="00220EF3" w:rsidRDefault="0073622B" w:rsidP="00DA3877">
            <w:r w:rsidRPr="00220EF3">
              <w:t>Se sídlem:</w:t>
            </w:r>
          </w:p>
        </w:tc>
        <w:tc>
          <w:tcPr>
            <w:tcW w:w="5670" w:type="dxa"/>
          </w:tcPr>
          <w:p w14:paraId="1B8D3607" w14:textId="77777777" w:rsidR="0073622B" w:rsidRPr="00220EF3" w:rsidRDefault="0073622B" w:rsidP="00DA3877"/>
        </w:tc>
      </w:tr>
      <w:tr w:rsidR="0073622B" w:rsidRPr="00220EF3" w14:paraId="274BA97F" w14:textId="77777777" w:rsidTr="005A5888">
        <w:trPr>
          <w:trHeight w:val="340"/>
        </w:trPr>
        <w:tc>
          <w:tcPr>
            <w:tcW w:w="3969" w:type="dxa"/>
          </w:tcPr>
          <w:p w14:paraId="2646D79F" w14:textId="77777777" w:rsidR="0073622B" w:rsidRPr="00220EF3" w:rsidRDefault="0073622B" w:rsidP="00335221">
            <w:r w:rsidRPr="00220EF3">
              <w:t>IČ:</w:t>
            </w:r>
          </w:p>
        </w:tc>
        <w:tc>
          <w:tcPr>
            <w:tcW w:w="5670" w:type="dxa"/>
          </w:tcPr>
          <w:p w14:paraId="06CAA5EA" w14:textId="77777777" w:rsidR="0073622B" w:rsidRPr="00220EF3" w:rsidRDefault="0073622B" w:rsidP="00DA3877"/>
        </w:tc>
      </w:tr>
      <w:tr w:rsidR="0073622B" w:rsidRPr="00220EF3" w14:paraId="15F28695" w14:textId="77777777" w:rsidTr="005A5888">
        <w:trPr>
          <w:trHeight w:val="340"/>
        </w:trPr>
        <w:tc>
          <w:tcPr>
            <w:tcW w:w="3969" w:type="dxa"/>
          </w:tcPr>
          <w:p w14:paraId="1CB23C6A" w14:textId="77777777" w:rsidR="0073622B" w:rsidRPr="00220EF3" w:rsidRDefault="0073622B" w:rsidP="00DA3877">
            <w:r w:rsidRPr="00220EF3">
              <w:t>DIČ:</w:t>
            </w:r>
          </w:p>
        </w:tc>
        <w:tc>
          <w:tcPr>
            <w:tcW w:w="5670" w:type="dxa"/>
          </w:tcPr>
          <w:p w14:paraId="7CC468B9" w14:textId="77777777" w:rsidR="0073622B" w:rsidRPr="00220EF3" w:rsidRDefault="0073622B" w:rsidP="00DA3877"/>
        </w:tc>
      </w:tr>
      <w:tr w:rsidR="0073622B" w:rsidRPr="00220EF3" w14:paraId="322068A5" w14:textId="77777777" w:rsidTr="005A5888">
        <w:trPr>
          <w:trHeight w:val="340"/>
        </w:trPr>
        <w:tc>
          <w:tcPr>
            <w:tcW w:w="3969" w:type="dxa"/>
          </w:tcPr>
          <w:p w14:paraId="1421C1E5" w14:textId="77777777" w:rsidR="0073622B" w:rsidRPr="00220EF3" w:rsidRDefault="0073622B" w:rsidP="00DA3877">
            <w:r w:rsidRPr="00220EF3">
              <w:t>Zápis v obchodním rejstříku:</w:t>
            </w:r>
          </w:p>
        </w:tc>
        <w:tc>
          <w:tcPr>
            <w:tcW w:w="5670" w:type="dxa"/>
          </w:tcPr>
          <w:p w14:paraId="6E1837C5" w14:textId="77777777" w:rsidR="0073622B" w:rsidRPr="00220EF3" w:rsidRDefault="00192E63" w:rsidP="00DA3877">
            <w:r w:rsidRPr="001C3365">
              <w:rPr>
                <w:rFonts w:cs="Arial"/>
              </w:rPr>
              <w:t>Společnost zapsaná v obchodním rejstříku vedeném u Krajského soudu v</w:t>
            </w:r>
            <w:r>
              <w:rPr>
                <w:rFonts w:cs="Arial"/>
              </w:rPr>
              <w:t xml:space="preserve"> </w:t>
            </w:r>
            <w:proofErr w:type="spellStart"/>
            <w:r w:rsidRPr="00DF301E">
              <w:rPr>
                <w:rFonts w:cs="Arial"/>
                <w:highlight w:val="yellow"/>
              </w:rPr>
              <w:t>xxx</w:t>
            </w:r>
            <w:proofErr w:type="spellEnd"/>
            <w:r w:rsidRPr="001C3365">
              <w:rPr>
                <w:rFonts w:cs="Arial"/>
              </w:rPr>
              <w:t xml:space="preserve">, oddíl </w:t>
            </w:r>
            <w:r w:rsidRPr="00DF301E">
              <w:rPr>
                <w:rFonts w:cs="Arial"/>
                <w:highlight w:val="yellow"/>
              </w:rPr>
              <w:t>x</w:t>
            </w:r>
            <w:r w:rsidRPr="001C3365">
              <w:rPr>
                <w:rFonts w:cs="Arial"/>
              </w:rPr>
              <w:t xml:space="preserve">, vložka </w:t>
            </w:r>
            <w:r w:rsidRPr="00DF301E">
              <w:rPr>
                <w:rFonts w:cs="Arial"/>
                <w:highlight w:val="yellow"/>
              </w:rPr>
              <w:t>x</w:t>
            </w:r>
          </w:p>
        </w:tc>
      </w:tr>
      <w:tr w:rsidR="0073622B" w:rsidRPr="00220EF3" w14:paraId="5C12300C" w14:textId="77777777" w:rsidTr="005A5888">
        <w:trPr>
          <w:trHeight w:val="340"/>
        </w:trPr>
        <w:tc>
          <w:tcPr>
            <w:tcW w:w="3969" w:type="dxa"/>
          </w:tcPr>
          <w:p w14:paraId="205B40F5" w14:textId="77777777" w:rsidR="0073622B" w:rsidRPr="00220EF3" w:rsidRDefault="0073622B" w:rsidP="00DA3877">
            <w:r w:rsidRPr="00220EF3">
              <w:t xml:space="preserve">Dále pro účely této smlouvy jen: </w:t>
            </w:r>
          </w:p>
        </w:tc>
        <w:tc>
          <w:tcPr>
            <w:tcW w:w="5670" w:type="dxa"/>
          </w:tcPr>
          <w:p w14:paraId="67D7C7A0" w14:textId="77777777" w:rsidR="0073622B" w:rsidRPr="00220EF3" w:rsidRDefault="00106DE8" w:rsidP="00DA3877">
            <w:pPr>
              <w:rPr>
                <w:b/>
              </w:rPr>
            </w:pPr>
            <w:r>
              <w:rPr>
                <w:b/>
              </w:rPr>
              <w:t>Zhotovitel</w:t>
            </w:r>
          </w:p>
        </w:tc>
      </w:tr>
    </w:tbl>
    <w:p w14:paraId="40CA1DEB" w14:textId="77777777" w:rsidR="0073622B" w:rsidRPr="000A163F" w:rsidRDefault="0073622B" w:rsidP="00AD37A4">
      <w:pPr>
        <w:jc w:val="center"/>
        <w:rPr>
          <w:b/>
        </w:rPr>
      </w:pPr>
      <w:r w:rsidRPr="000A163F">
        <w:rPr>
          <w:b/>
        </w:rPr>
        <w:t>a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73622B" w:rsidRPr="00220EF3" w14:paraId="7F34C77A" w14:textId="77777777" w:rsidTr="00286EC1">
        <w:trPr>
          <w:trHeight w:val="340"/>
        </w:trPr>
        <w:tc>
          <w:tcPr>
            <w:tcW w:w="3969" w:type="dxa"/>
          </w:tcPr>
          <w:p w14:paraId="24EA86E1" w14:textId="77777777" w:rsidR="0073622B" w:rsidRPr="00220EF3" w:rsidRDefault="0043493D" w:rsidP="00DA3877">
            <w:pPr>
              <w:rPr>
                <w:b/>
              </w:rPr>
            </w:pPr>
            <w:r>
              <w:rPr>
                <w:b/>
              </w:rPr>
              <w:t>Zadavatel</w:t>
            </w:r>
            <w:r w:rsidR="0073622B" w:rsidRPr="00220EF3">
              <w:rPr>
                <w:b/>
              </w:rPr>
              <w:t>:</w:t>
            </w:r>
          </w:p>
        </w:tc>
        <w:tc>
          <w:tcPr>
            <w:tcW w:w="5670" w:type="dxa"/>
          </w:tcPr>
          <w:p w14:paraId="54453CA7" w14:textId="77777777" w:rsidR="0073622B" w:rsidRPr="00220EF3" w:rsidRDefault="0043493D" w:rsidP="00DA3877">
            <w:pPr>
              <w:rPr>
                <w:b/>
              </w:rPr>
            </w:pPr>
            <w:r w:rsidRPr="0043493D">
              <w:rPr>
                <w:b/>
              </w:rPr>
              <w:t>Město Dobříš</w:t>
            </w:r>
          </w:p>
        </w:tc>
      </w:tr>
      <w:tr w:rsidR="0073622B" w:rsidRPr="00220EF3" w14:paraId="6376B2E0" w14:textId="77777777" w:rsidTr="00286EC1">
        <w:trPr>
          <w:trHeight w:val="340"/>
        </w:trPr>
        <w:tc>
          <w:tcPr>
            <w:tcW w:w="3969" w:type="dxa"/>
          </w:tcPr>
          <w:p w14:paraId="26D59A58" w14:textId="77777777" w:rsidR="0073622B" w:rsidRPr="00220EF3" w:rsidRDefault="00335221" w:rsidP="00DA3877">
            <w:r>
              <w:t>Zastoupen</w:t>
            </w:r>
            <w:r w:rsidR="0073622B" w:rsidRPr="00220EF3">
              <w:t>:</w:t>
            </w:r>
          </w:p>
        </w:tc>
        <w:tc>
          <w:tcPr>
            <w:tcW w:w="5670" w:type="dxa"/>
          </w:tcPr>
          <w:p w14:paraId="6B8EE1BB" w14:textId="77777777" w:rsidR="0073622B" w:rsidRPr="00220EF3" w:rsidRDefault="0043493D" w:rsidP="006F279C">
            <w:r w:rsidRPr="0043493D">
              <w:t>Ing. Pavel Svoboda, starosta</w:t>
            </w:r>
          </w:p>
        </w:tc>
      </w:tr>
      <w:tr w:rsidR="0073622B" w:rsidRPr="00220EF3" w14:paraId="1AA83B11" w14:textId="77777777" w:rsidTr="00286EC1">
        <w:trPr>
          <w:trHeight w:val="340"/>
        </w:trPr>
        <w:tc>
          <w:tcPr>
            <w:tcW w:w="3969" w:type="dxa"/>
          </w:tcPr>
          <w:p w14:paraId="5BB92399" w14:textId="77777777" w:rsidR="0073622B" w:rsidRPr="00220EF3" w:rsidRDefault="0073622B" w:rsidP="00DA3877">
            <w:r w:rsidRPr="00220EF3">
              <w:t>Se sídlem:</w:t>
            </w:r>
          </w:p>
        </w:tc>
        <w:tc>
          <w:tcPr>
            <w:tcW w:w="5670" w:type="dxa"/>
          </w:tcPr>
          <w:p w14:paraId="689797D2" w14:textId="77777777" w:rsidR="0073622B" w:rsidRPr="00220EF3" w:rsidRDefault="0043493D" w:rsidP="00DA3877">
            <w:r w:rsidRPr="0043493D">
              <w:t>Mírové náměstí 119, 263 01 Dobříš</w:t>
            </w:r>
          </w:p>
        </w:tc>
      </w:tr>
      <w:tr w:rsidR="0073622B" w:rsidRPr="00220EF3" w14:paraId="625D2AF5" w14:textId="77777777" w:rsidTr="00286EC1">
        <w:trPr>
          <w:trHeight w:val="340"/>
        </w:trPr>
        <w:tc>
          <w:tcPr>
            <w:tcW w:w="3969" w:type="dxa"/>
          </w:tcPr>
          <w:p w14:paraId="42EEC49B" w14:textId="77777777" w:rsidR="0073622B" w:rsidRPr="00220EF3" w:rsidRDefault="0073622B" w:rsidP="00335221">
            <w:r w:rsidRPr="00220EF3">
              <w:t>IČ:</w:t>
            </w:r>
          </w:p>
        </w:tc>
        <w:tc>
          <w:tcPr>
            <w:tcW w:w="5670" w:type="dxa"/>
          </w:tcPr>
          <w:p w14:paraId="5CF94872" w14:textId="77777777" w:rsidR="0073622B" w:rsidRPr="00220EF3" w:rsidRDefault="0043493D" w:rsidP="00DA3877">
            <w:r w:rsidRPr="0043493D">
              <w:t>00242098</w:t>
            </w:r>
          </w:p>
        </w:tc>
      </w:tr>
      <w:tr w:rsidR="0073622B" w:rsidRPr="00220EF3" w14:paraId="1622DD33" w14:textId="77777777" w:rsidTr="00286EC1">
        <w:trPr>
          <w:trHeight w:val="340"/>
        </w:trPr>
        <w:tc>
          <w:tcPr>
            <w:tcW w:w="3969" w:type="dxa"/>
          </w:tcPr>
          <w:p w14:paraId="2B45E846" w14:textId="77777777" w:rsidR="0073622B" w:rsidRPr="00220EF3" w:rsidRDefault="0073622B" w:rsidP="00DA3877">
            <w:r w:rsidRPr="00220EF3">
              <w:t>DIČ:</w:t>
            </w:r>
          </w:p>
        </w:tc>
        <w:tc>
          <w:tcPr>
            <w:tcW w:w="5670" w:type="dxa"/>
          </w:tcPr>
          <w:p w14:paraId="33EC9528" w14:textId="77777777" w:rsidR="0073622B" w:rsidRPr="00220EF3" w:rsidRDefault="0043493D" w:rsidP="00DA3877">
            <w:r>
              <w:t>CZ</w:t>
            </w:r>
            <w:r w:rsidRPr="0043493D">
              <w:t>00242098</w:t>
            </w:r>
          </w:p>
        </w:tc>
      </w:tr>
      <w:tr w:rsidR="0073622B" w:rsidRPr="00220EF3" w14:paraId="4C5ACB83" w14:textId="77777777" w:rsidTr="00286EC1">
        <w:trPr>
          <w:trHeight w:val="340"/>
        </w:trPr>
        <w:tc>
          <w:tcPr>
            <w:tcW w:w="3969" w:type="dxa"/>
          </w:tcPr>
          <w:p w14:paraId="528CB3CF" w14:textId="77777777" w:rsidR="0073622B" w:rsidRPr="00220EF3" w:rsidRDefault="0073622B" w:rsidP="00DA3877">
            <w:r w:rsidRPr="00220EF3">
              <w:t xml:space="preserve">Dále pro účely této smlouvy jen: </w:t>
            </w:r>
          </w:p>
        </w:tc>
        <w:tc>
          <w:tcPr>
            <w:tcW w:w="5670" w:type="dxa"/>
          </w:tcPr>
          <w:p w14:paraId="7ADAF492" w14:textId="77777777" w:rsidR="0073622B" w:rsidRDefault="00106DE8" w:rsidP="00DA3877">
            <w:pPr>
              <w:rPr>
                <w:b/>
              </w:rPr>
            </w:pPr>
            <w:r>
              <w:rPr>
                <w:b/>
              </w:rPr>
              <w:t>Objednatel</w:t>
            </w:r>
            <w:r w:rsidR="0043493D">
              <w:rPr>
                <w:b/>
              </w:rPr>
              <w:t xml:space="preserve"> nebo Zadavatel</w:t>
            </w:r>
          </w:p>
          <w:p w14:paraId="3CE58637" w14:textId="77777777" w:rsidR="00286EC1" w:rsidRPr="00220EF3" w:rsidRDefault="00286EC1" w:rsidP="00DA3877">
            <w:pPr>
              <w:rPr>
                <w:b/>
              </w:rPr>
            </w:pPr>
            <w:r>
              <w:rPr>
                <w:b/>
              </w:rPr>
              <w:t xml:space="preserve">            a</w:t>
            </w:r>
          </w:p>
        </w:tc>
      </w:tr>
    </w:tbl>
    <w:p w14:paraId="523E5122" w14:textId="77777777" w:rsidR="00286EC1" w:rsidRPr="00870996" w:rsidRDefault="00286EC1" w:rsidP="00084388">
      <w:pPr>
        <w:pStyle w:val="Nadpis2"/>
        <w:tabs>
          <w:tab w:val="left" w:pos="3969"/>
        </w:tabs>
        <w:rPr>
          <w:b w:val="0"/>
          <w:sz w:val="22"/>
          <w:szCs w:val="22"/>
        </w:rPr>
      </w:pPr>
      <w:r w:rsidRPr="00870996">
        <w:rPr>
          <w:rFonts w:ascii="Arial" w:eastAsia="Calibri" w:hAnsi="Arial"/>
          <w:bCs w:val="0"/>
          <w:i w:val="0"/>
          <w:iCs w:val="0"/>
          <w:sz w:val="22"/>
          <w:szCs w:val="22"/>
        </w:rPr>
        <w:t xml:space="preserve">Koordinátor </w:t>
      </w:r>
      <w:r w:rsidR="006D43A8">
        <w:rPr>
          <w:rFonts w:ascii="Arial" w:eastAsia="Calibri" w:hAnsi="Arial"/>
          <w:bCs w:val="0"/>
          <w:i w:val="0"/>
          <w:iCs w:val="0"/>
          <w:sz w:val="22"/>
          <w:szCs w:val="22"/>
        </w:rPr>
        <w:t>O</w:t>
      </w:r>
      <w:r w:rsidRPr="00870996">
        <w:rPr>
          <w:rFonts w:ascii="Arial" w:eastAsia="Calibri" w:hAnsi="Arial"/>
          <w:bCs w:val="0"/>
          <w:i w:val="0"/>
          <w:iCs w:val="0"/>
          <w:sz w:val="22"/>
          <w:szCs w:val="22"/>
        </w:rPr>
        <w:t>bjednatele:</w:t>
      </w:r>
      <w:r w:rsidRPr="00870996">
        <w:rPr>
          <w:sz w:val="22"/>
          <w:szCs w:val="22"/>
        </w:rPr>
        <w:tab/>
      </w:r>
      <w:r w:rsidR="0043493D" w:rsidRPr="0043493D">
        <w:rPr>
          <w:rFonts w:ascii="Arial" w:eastAsia="Calibri" w:hAnsi="Arial"/>
          <w:bCs w:val="0"/>
          <w:i w:val="0"/>
          <w:iCs w:val="0"/>
          <w:sz w:val="22"/>
          <w:szCs w:val="22"/>
        </w:rPr>
        <w:t>Petr Oplíštil</w:t>
      </w:r>
      <w:r w:rsidRPr="00870996">
        <w:rPr>
          <w:sz w:val="22"/>
          <w:szCs w:val="22"/>
        </w:rPr>
        <w:tab/>
      </w:r>
    </w:p>
    <w:p w14:paraId="3BBB5873" w14:textId="77777777" w:rsidR="00286EC1" w:rsidRPr="00870996" w:rsidRDefault="00286EC1" w:rsidP="00084388">
      <w:pPr>
        <w:pStyle w:val="Zkladntext"/>
        <w:tabs>
          <w:tab w:val="left" w:pos="0"/>
          <w:tab w:val="num" w:pos="567"/>
          <w:tab w:val="left" w:pos="3969"/>
        </w:tabs>
        <w:ind w:left="567" w:hanging="567"/>
        <w:rPr>
          <w:rFonts w:cs="Arial"/>
          <w:sz w:val="22"/>
          <w:szCs w:val="22"/>
        </w:rPr>
      </w:pPr>
      <w:r w:rsidRPr="00870996">
        <w:rPr>
          <w:rFonts w:cs="Arial"/>
          <w:sz w:val="22"/>
          <w:szCs w:val="22"/>
        </w:rPr>
        <w:t>e-mail:</w:t>
      </w:r>
      <w:r w:rsidRPr="00870996">
        <w:rPr>
          <w:rFonts w:cs="Arial"/>
          <w:sz w:val="22"/>
          <w:szCs w:val="22"/>
        </w:rPr>
        <w:tab/>
      </w:r>
      <w:hyperlink r:id="rId8" w:history="1">
        <w:r w:rsidR="0043493D" w:rsidRPr="0043493D">
          <w:rPr>
            <w:rStyle w:val="Hypertextovodkaz"/>
            <w:rFonts w:cs="Arial"/>
            <w:sz w:val="22"/>
            <w:szCs w:val="22"/>
          </w:rPr>
          <w:t>petr.oplistil@mestodobris.cz</w:t>
        </w:r>
      </w:hyperlink>
      <w:r w:rsidR="0043493D">
        <w:rPr>
          <w:rFonts w:cs="Arial"/>
          <w:sz w:val="22"/>
          <w:szCs w:val="22"/>
        </w:rPr>
        <w:t xml:space="preserve"> </w:t>
      </w:r>
    </w:p>
    <w:p w14:paraId="1D3CF81D" w14:textId="77777777" w:rsidR="00286EC1" w:rsidRPr="00870996" w:rsidRDefault="00286EC1" w:rsidP="00084388">
      <w:pPr>
        <w:pStyle w:val="Zkladntext"/>
        <w:tabs>
          <w:tab w:val="left" w:pos="0"/>
          <w:tab w:val="num" w:pos="567"/>
          <w:tab w:val="left" w:pos="3969"/>
        </w:tabs>
        <w:ind w:left="567" w:hanging="567"/>
        <w:rPr>
          <w:rFonts w:cs="Arial"/>
          <w:sz w:val="22"/>
          <w:szCs w:val="22"/>
        </w:rPr>
      </w:pPr>
      <w:r w:rsidRPr="00870996">
        <w:rPr>
          <w:rFonts w:cs="Arial"/>
          <w:sz w:val="22"/>
          <w:szCs w:val="22"/>
        </w:rPr>
        <w:t xml:space="preserve">tel: </w:t>
      </w:r>
      <w:r w:rsidRPr="00870996">
        <w:rPr>
          <w:rFonts w:cs="Arial"/>
          <w:sz w:val="22"/>
          <w:szCs w:val="22"/>
        </w:rPr>
        <w:tab/>
      </w:r>
      <w:r w:rsidRPr="00870996">
        <w:rPr>
          <w:rFonts w:cs="Arial"/>
          <w:sz w:val="22"/>
          <w:szCs w:val="22"/>
        </w:rPr>
        <w:tab/>
      </w:r>
      <w:r w:rsidR="0043493D" w:rsidRPr="0043493D">
        <w:rPr>
          <w:rFonts w:cs="Arial"/>
          <w:sz w:val="22"/>
          <w:szCs w:val="22"/>
        </w:rPr>
        <w:t>736 623 386</w:t>
      </w:r>
    </w:p>
    <w:p w14:paraId="47073D30" w14:textId="77777777" w:rsidR="00286EC1" w:rsidRPr="00926127" w:rsidRDefault="00286EC1" w:rsidP="00084388">
      <w:pPr>
        <w:pStyle w:val="Normln0"/>
        <w:tabs>
          <w:tab w:val="num" w:pos="426"/>
          <w:tab w:val="left" w:pos="3119"/>
          <w:tab w:val="left" w:pos="396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7BC32D4E" w14:textId="77777777" w:rsidR="00AD37A4" w:rsidRDefault="00286EC1" w:rsidP="00AD37A4">
      <w:pPr>
        <w:rPr>
          <w:b/>
        </w:rPr>
      </w:pPr>
      <w:r>
        <w:t>Dále pro účely této smlouvy jen:</w:t>
      </w:r>
      <w:r>
        <w:tab/>
      </w:r>
      <w:r w:rsidRPr="00870996">
        <w:rPr>
          <w:b/>
        </w:rPr>
        <w:t xml:space="preserve">       Koordinátor</w:t>
      </w:r>
      <w:r w:rsidR="001D5E99">
        <w:rPr>
          <w:b/>
        </w:rPr>
        <w:t>,</w:t>
      </w:r>
    </w:p>
    <w:p w14:paraId="09AE057F" w14:textId="77777777" w:rsidR="00286EC1" w:rsidRDefault="001D5E99" w:rsidP="00AD37A4">
      <w:pPr>
        <w:rPr>
          <w:rFonts w:cs="Arial"/>
          <w:sz w:val="20"/>
        </w:rPr>
      </w:pPr>
      <w:r>
        <w:rPr>
          <w:rFonts w:cs="Arial"/>
          <w:sz w:val="20"/>
        </w:rPr>
        <w:t>který t</w:t>
      </w:r>
      <w:r w:rsidR="004F1A8E">
        <w:rPr>
          <w:rFonts w:cs="Arial"/>
          <w:sz w:val="20"/>
        </w:rPr>
        <w:t>aké jedná za objednatele ve věcech technických.</w:t>
      </w:r>
    </w:p>
    <w:p w14:paraId="74158BDC" w14:textId="77777777" w:rsidR="00AD37A4" w:rsidRPr="00DA3877" w:rsidRDefault="00AD37A4" w:rsidP="00AD37A4">
      <w:r w:rsidRPr="00DA3877">
        <w:t xml:space="preserve">uzavírají v souladu s ustanoveními </w:t>
      </w:r>
      <w:r>
        <w:t xml:space="preserve">§ 2586 </w:t>
      </w:r>
      <w:r w:rsidRPr="00DA3877">
        <w:t>ob</w:t>
      </w:r>
      <w:r>
        <w:t>čanského</w:t>
      </w:r>
      <w:r w:rsidRPr="00DA3877">
        <w:t xml:space="preserve"> zákoníku tuto smlouvu:</w:t>
      </w:r>
    </w:p>
    <w:p w14:paraId="79A375FF" w14:textId="77777777" w:rsidR="0073622B" w:rsidRPr="00DA3877" w:rsidRDefault="0073622B" w:rsidP="00FF4488">
      <w:pPr>
        <w:pStyle w:val="Nadpis1"/>
        <w:numPr>
          <w:ilvl w:val="0"/>
          <w:numId w:val="15"/>
        </w:numPr>
      </w:pPr>
      <w:r w:rsidRPr="00DA3877">
        <w:t>Předmět smlouvy, specifikace díla</w:t>
      </w:r>
    </w:p>
    <w:p w14:paraId="0EF2BA3D" w14:textId="77777777" w:rsidR="00192E63" w:rsidRPr="00192E63" w:rsidRDefault="00192E63" w:rsidP="001C7219">
      <w:pPr>
        <w:numPr>
          <w:ilvl w:val="1"/>
          <w:numId w:val="15"/>
        </w:numPr>
      </w:pPr>
      <w:r w:rsidRPr="00192E63">
        <w:t xml:space="preserve">Tato smlouva je uzavírána na základě zadání zakázky </w:t>
      </w:r>
      <w:bookmarkStart w:id="0" w:name="_Hlk133499437"/>
      <w:r w:rsidR="0043493D" w:rsidRPr="0043493D">
        <w:rPr>
          <w:rFonts w:cs="Arial"/>
          <w:b/>
          <w:bCs/>
        </w:rPr>
        <w:t>„V 00703 – Bezpečnost datového centra města Dobříš</w:t>
      </w:r>
      <w:ins w:id="1" w:author="Nikola Paříková" w:date="2024-05-21T12:41:00Z" w16du:dateUtc="2024-05-21T10:41:00Z">
        <w:r w:rsidR="00672B98">
          <w:rPr>
            <w:rFonts w:cs="Arial"/>
            <w:b/>
            <w:bCs/>
          </w:rPr>
          <w:t xml:space="preserve"> – nové vyhlášení</w:t>
        </w:r>
      </w:ins>
      <w:r w:rsidR="0043493D" w:rsidRPr="0043493D">
        <w:rPr>
          <w:rFonts w:cs="Arial"/>
          <w:b/>
          <w:bCs/>
        </w:rPr>
        <w:t>“</w:t>
      </w:r>
      <w:bookmarkEnd w:id="0"/>
      <w:r w:rsidRPr="00192E63">
        <w:t xml:space="preserve"> </w:t>
      </w:r>
      <w:r w:rsidR="0043493D" w:rsidRPr="0043493D">
        <w:t xml:space="preserve">pro </w:t>
      </w:r>
      <w:r w:rsidR="0043493D" w:rsidRPr="0043493D">
        <w:rPr>
          <w:b/>
          <w:bCs/>
        </w:rPr>
        <w:t>část 1</w:t>
      </w:r>
      <w:r w:rsidR="0043493D" w:rsidRPr="0043493D">
        <w:t xml:space="preserve"> zakázky</w:t>
      </w:r>
      <w:r w:rsidR="0043493D" w:rsidRPr="0043493D">
        <w:rPr>
          <w:b/>
          <w:bCs/>
        </w:rPr>
        <w:t xml:space="preserve"> </w:t>
      </w:r>
      <w:r w:rsidR="00A76C43">
        <w:t>dle zákona č. 134/2016 Sb., o zadávání veřejných zakázek</w:t>
      </w:r>
      <w:r w:rsidRPr="00192E63">
        <w:t xml:space="preserve">, a to zejména na základě zadávací dokumentace ze dne </w:t>
      </w:r>
      <w:r w:rsidR="00437607">
        <w:t>6. 10. 2023.</w:t>
      </w:r>
      <w:r w:rsidR="006D43A8" w:rsidRPr="00192E63">
        <w:t xml:space="preserve"> </w:t>
      </w:r>
      <w:r w:rsidRPr="00192E63">
        <w:t>Tato zadávací dokumentace je oběma smluvním stranám z</w:t>
      </w:r>
      <w:r w:rsidR="00ED4F04">
        <w:t xml:space="preserve">náma a </w:t>
      </w:r>
      <w:proofErr w:type="gramStart"/>
      <w:r w:rsidR="00ED4F04">
        <w:t>tvoří</w:t>
      </w:r>
      <w:proofErr w:type="gramEnd"/>
      <w:r w:rsidR="00ED4F04">
        <w:t xml:space="preserve"> přílohu č. 1</w:t>
      </w:r>
      <w:r w:rsidRPr="00192E63">
        <w:t xml:space="preserve"> této smlouvy (dále jen „Zadávací dokumentace“). Tato smlouva i všechna její ustanovení musí být vykládána a aplikována </w:t>
      </w:r>
      <w:r w:rsidR="002C44BD">
        <w:t>v souladu se zněním</w:t>
      </w:r>
      <w:r w:rsidRPr="00192E63">
        <w:t xml:space="preserve"> Zadávací dokumentace.</w:t>
      </w:r>
    </w:p>
    <w:p w14:paraId="10DF80B8" w14:textId="77777777" w:rsidR="00ED4F04" w:rsidRDefault="00192E63" w:rsidP="00192E63">
      <w:pPr>
        <w:numPr>
          <w:ilvl w:val="1"/>
          <w:numId w:val="15"/>
        </w:numPr>
      </w:pPr>
      <w:r w:rsidRPr="00192E63">
        <w:t xml:space="preserve">Předmětem této smlouvy je závazek </w:t>
      </w:r>
      <w:r w:rsidR="00ED4F04">
        <w:t>Z</w:t>
      </w:r>
      <w:r w:rsidRPr="00192E63">
        <w:t xml:space="preserve">hotovitele provést za podmínek uvedených v této smlouvě pro </w:t>
      </w:r>
      <w:r w:rsidR="00ED4F04">
        <w:t>O</w:t>
      </w:r>
      <w:r w:rsidRPr="00192E63">
        <w:t xml:space="preserve">bjednatele dílo spočívající </w:t>
      </w:r>
      <w:r w:rsidR="00410001">
        <w:t xml:space="preserve">zejména </w:t>
      </w:r>
      <w:r w:rsidRPr="00192E63">
        <w:t>v</w:t>
      </w:r>
      <w:r w:rsidR="00ED4F04">
        <w:t>: </w:t>
      </w:r>
    </w:p>
    <w:p w14:paraId="6959BC0D" w14:textId="77777777" w:rsidR="004B18FC" w:rsidRDefault="0023071F" w:rsidP="0023071F">
      <w:pPr>
        <w:numPr>
          <w:ilvl w:val="2"/>
          <w:numId w:val="15"/>
        </w:numPr>
      </w:pPr>
      <w:r>
        <w:lastRenderedPageBreak/>
        <w:t xml:space="preserve">stavebních úpravách, </w:t>
      </w:r>
      <w:r w:rsidR="00ED4F04">
        <w:t>dodávce, montáži</w:t>
      </w:r>
      <w:r w:rsidR="00EE008C">
        <w:t>,</w:t>
      </w:r>
      <w:r w:rsidR="00ED4F04">
        <w:t xml:space="preserve"> konfiguraci</w:t>
      </w:r>
      <w:r w:rsidR="00EE008C">
        <w:t xml:space="preserve"> a zprovoznění</w:t>
      </w:r>
      <w:r w:rsidR="00ED4F04">
        <w:t xml:space="preserve"> </w:t>
      </w:r>
      <w:r w:rsidRPr="0023071F">
        <w:t xml:space="preserve">technologie </w:t>
      </w:r>
      <w:r w:rsidR="0043493D">
        <w:t>protipožárního systému</w:t>
      </w:r>
      <w:r w:rsidR="004E6094">
        <w:t xml:space="preserve"> (</w:t>
      </w:r>
      <w:r w:rsidR="006B630C">
        <w:t>dále jen „</w:t>
      </w:r>
      <w:r>
        <w:t>technologie</w:t>
      </w:r>
      <w:r w:rsidR="00ED4F04">
        <w:t>“)</w:t>
      </w:r>
      <w:r>
        <w:t xml:space="preserve"> skládajících se z jednotlivých propojených technologických </w:t>
      </w:r>
      <w:r w:rsidRPr="006F1AB9">
        <w:t>celků podléhajících jednotnému řízení</w:t>
      </w:r>
      <w:r w:rsidR="00BF2707">
        <w:t>,</w:t>
      </w:r>
    </w:p>
    <w:p w14:paraId="32903B2E" w14:textId="77777777" w:rsidR="00BF2707" w:rsidRPr="008120F6" w:rsidRDefault="00BF2707" w:rsidP="0023071F">
      <w:pPr>
        <w:numPr>
          <w:ilvl w:val="2"/>
          <w:numId w:val="15"/>
        </w:numPr>
      </w:pPr>
      <w:r w:rsidRPr="008120F6">
        <w:t xml:space="preserve">závazku poskytovat technickou podporu, a to nejméně po dobu </w:t>
      </w:r>
      <w:r w:rsidR="00FD5274" w:rsidRPr="008120F6">
        <w:t>záruční doby</w:t>
      </w:r>
      <w:r w:rsidR="00972F84" w:rsidRPr="008120F6">
        <w:t>, tj.</w:t>
      </w:r>
      <w:r w:rsidRPr="008120F6">
        <w:t xml:space="preserve"> od okamžiku dokončení a předání díla. Technická podpora zahrnuje </w:t>
      </w:r>
      <w:r w:rsidR="00972F84" w:rsidRPr="008120F6">
        <w:t xml:space="preserve">veškeré výrobcem předepsané servisní úkony nezbytné pro řádný provoz celého díla, a to včetně </w:t>
      </w:r>
      <w:r w:rsidR="008120F6" w:rsidRPr="008120F6">
        <w:t>veškeré nutné součinnosti dodavatele</w:t>
      </w:r>
      <w:r w:rsidR="003F1EE7">
        <w:t>,</w:t>
      </w:r>
      <w:r w:rsidR="00972F84" w:rsidRPr="008120F6">
        <w:t xml:space="preserve"> potřeb</w:t>
      </w:r>
      <w:r w:rsidR="008120F6" w:rsidRPr="008120F6">
        <w:t>né</w:t>
      </w:r>
      <w:r w:rsidR="00972F84" w:rsidRPr="008120F6">
        <w:t xml:space="preserve"> pro bezúdržbový provoz ze strany objednatele.</w:t>
      </w:r>
    </w:p>
    <w:p w14:paraId="623B223C" w14:textId="77777777" w:rsidR="00D0208F" w:rsidRPr="002F5FB1" w:rsidRDefault="00D0208F" w:rsidP="00D0208F">
      <w:pPr>
        <w:ind w:left="708"/>
      </w:pPr>
      <w:r w:rsidRPr="002F5FB1">
        <w:t>(dále jen „</w:t>
      </w:r>
      <w:r w:rsidRPr="002F5FB1">
        <w:rPr>
          <w:b/>
        </w:rPr>
        <w:t>dílo</w:t>
      </w:r>
      <w:r w:rsidRPr="002F5FB1">
        <w:t xml:space="preserve">“), které </w:t>
      </w:r>
      <w:r w:rsidRPr="002F5FB1">
        <w:rPr>
          <w:u w:val="single"/>
        </w:rPr>
        <w:t xml:space="preserve">je blíže dále specifikováno v </w:t>
      </w:r>
      <w:r w:rsidR="006F1AB9" w:rsidRPr="002F5FB1">
        <w:rPr>
          <w:u w:val="single"/>
        </w:rPr>
        <w:t xml:space="preserve">příloze </w:t>
      </w:r>
      <w:r w:rsidRPr="002F5FB1">
        <w:rPr>
          <w:u w:val="single"/>
        </w:rPr>
        <w:t xml:space="preserve">č. </w:t>
      </w:r>
      <w:r w:rsidR="002F5FB1">
        <w:rPr>
          <w:u w:val="single"/>
        </w:rPr>
        <w:t>3</w:t>
      </w:r>
      <w:r w:rsidRPr="006F1AB9">
        <w:t xml:space="preserve">, </w:t>
      </w:r>
      <w:r w:rsidRPr="002F5FB1">
        <w:t xml:space="preserve">a závazek Objednatele převzít dílo a zaplatit Zhotoviteli sjednanou cenu. </w:t>
      </w:r>
    </w:p>
    <w:p w14:paraId="119D3F6D" w14:textId="77777777" w:rsidR="004F7474" w:rsidRDefault="00701B93" w:rsidP="00410001">
      <w:pPr>
        <w:numPr>
          <w:ilvl w:val="1"/>
          <w:numId w:val="15"/>
        </w:numPr>
      </w:pPr>
      <w:r w:rsidRPr="002F5FB1">
        <w:t xml:space="preserve">Zhotovitel se zavazuje při provádění díla dle odst. 1.2 tohoto článku </w:t>
      </w:r>
      <w:r w:rsidR="00D0208F" w:rsidRPr="002F5FB1">
        <w:t>dodržet</w:t>
      </w:r>
      <w:r w:rsidRPr="002F5FB1">
        <w:t xml:space="preserve"> všechna prostorová omezení</w:t>
      </w:r>
      <w:r w:rsidR="00410001" w:rsidRPr="002F5FB1">
        <w:t xml:space="preserve"> </w:t>
      </w:r>
      <w:r w:rsidRPr="002F5FB1">
        <w:t>vyplývající z</w:t>
      </w:r>
      <w:r w:rsidR="00D0208F" w:rsidRPr="002F5FB1">
        <w:t> umístění díla</w:t>
      </w:r>
      <w:r w:rsidRPr="002F5FB1">
        <w:t xml:space="preserve"> do </w:t>
      </w:r>
      <w:r w:rsidR="006B630C" w:rsidRPr="002F5FB1">
        <w:t>projektovaných</w:t>
      </w:r>
      <w:r w:rsidRPr="002F5FB1">
        <w:t xml:space="preserve"> prostor</w:t>
      </w:r>
      <w:r w:rsidR="00D0208F" w:rsidRPr="002F5FB1">
        <w:t xml:space="preserve"> blíže určená v</w:t>
      </w:r>
      <w:r w:rsidR="0043493D">
        <w:t> technické specifikaci</w:t>
      </w:r>
      <w:r w:rsidR="00D0208F" w:rsidRPr="002F5FB1">
        <w:t xml:space="preserve">, která </w:t>
      </w:r>
      <w:proofErr w:type="gramStart"/>
      <w:r w:rsidR="00D0208F" w:rsidRPr="002F5FB1">
        <w:t>tvoří</w:t>
      </w:r>
      <w:proofErr w:type="gramEnd"/>
      <w:r w:rsidR="00D0208F" w:rsidRPr="002F5FB1">
        <w:t xml:space="preserve"> přílohu č. </w:t>
      </w:r>
      <w:r w:rsidR="0043493D">
        <w:t>2</w:t>
      </w:r>
      <w:r w:rsidR="002F5FB1" w:rsidRPr="006F1AB9">
        <w:t xml:space="preserve"> </w:t>
      </w:r>
      <w:r w:rsidR="00D0208F" w:rsidRPr="006F1AB9">
        <w:t xml:space="preserve">této smlouvy, a provést dílo v souladu </w:t>
      </w:r>
      <w:r w:rsidR="002C44BD" w:rsidRPr="006F1AB9">
        <w:t xml:space="preserve">a </w:t>
      </w:r>
      <w:r w:rsidR="00D0208F" w:rsidRPr="002F5FB1">
        <w:t>s</w:t>
      </w:r>
      <w:r w:rsidR="00A16AC4" w:rsidRPr="002F5FB1">
        <w:t> ohledem na ta</w:t>
      </w:r>
      <w:r w:rsidR="002C44BD" w:rsidRPr="002F5FB1">
        <w:t xml:space="preserve">to omezení definovaná </w:t>
      </w:r>
      <w:r w:rsidR="003D385B" w:rsidRPr="002F5FB1">
        <w:t>touto</w:t>
      </w:r>
      <w:r w:rsidR="00D0208F" w:rsidRPr="002F5FB1">
        <w:t xml:space="preserve"> dokumentací</w:t>
      </w:r>
      <w:r w:rsidR="00D0208F">
        <w:t>.</w:t>
      </w:r>
    </w:p>
    <w:p w14:paraId="5896F417" w14:textId="77777777" w:rsidR="00410001" w:rsidRDefault="004F7474" w:rsidP="00DA771E">
      <w:pPr>
        <w:numPr>
          <w:ilvl w:val="1"/>
          <w:numId w:val="15"/>
        </w:numPr>
        <w:spacing w:before="60" w:after="60" w:line="240" w:lineRule="auto"/>
      </w:pPr>
      <w:r w:rsidRPr="00DA771E">
        <w:t xml:space="preserve">Vlastníkem díla je od počátku </w:t>
      </w:r>
      <w:r w:rsidR="005C4B7B">
        <w:t>O</w:t>
      </w:r>
      <w:r w:rsidRPr="00DA771E">
        <w:t xml:space="preserve">bjednatel. Nebezpečí škody na díle nese od počátku </w:t>
      </w:r>
      <w:proofErr w:type="gramStart"/>
      <w:r w:rsidR="005C4B7B">
        <w:t>Z</w:t>
      </w:r>
      <w:r w:rsidRPr="00DA771E">
        <w:t>hotovitel</w:t>
      </w:r>
      <w:proofErr w:type="gramEnd"/>
      <w:r w:rsidRPr="00DA771E">
        <w:t xml:space="preserve"> a to až do řádného písemného předání a převzetí díla mezi </w:t>
      </w:r>
      <w:r w:rsidR="005C4B7B">
        <w:t>Z</w:t>
      </w:r>
      <w:r w:rsidRPr="00DA771E">
        <w:t xml:space="preserve">hotovitelem a </w:t>
      </w:r>
      <w:r w:rsidR="005C4B7B">
        <w:t>O</w:t>
      </w:r>
      <w:r w:rsidRPr="00DA771E">
        <w:t>bjednatelem.</w:t>
      </w:r>
    </w:p>
    <w:p w14:paraId="321EF8BD" w14:textId="77777777" w:rsidR="00F8629E" w:rsidRPr="0059099E" w:rsidRDefault="00083292" w:rsidP="00FF4488">
      <w:pPr>
        <w:pStyle w:val="Nadpis1"/>
        <w:numPr>
          <w:ilvl w:val="0"/>
          <w:numId w:val="15"/>
        </w:numPr>
      </w:pPr>
      <w:r w:rsidRPr="0059099E">
        <w:t>Termín a místo</w:t>
      </w:r>
      <w:r w:rsidR="00F8629E" w:rsidRPr="0059099E">
        <w:t xml:space="preserve"> plnění</w:t>
      </w:r>
    </w:p>
    <w:p w14:paraId="69393117" w14:textId="77777777" w:rsidR="003C2F59" w:rsidRPr="0059099E" w:rsidRDefault="001F743C" w:rsidP="00256667">
      <w:pPr>
        <w:numPr>
          <w:ilvl w:val="1"/>
          <w:numId w:val="15"/>
        </w:numPr>
      </w:pPr>
      <w:r w:rsidRPr="0059099E">
        <w:t xml:space="preserve">Dílo </w:t>
      </w:r>
      <w:r w:rsidR="00F8629E" w:rsidRPr="0059099E">
        <w:t xml:space="preserve">bude provedeno na základě </w:t>
      </w:r>
      <w:r w:rsidR="00A76C43" w:rsidRPr="0059099E">
        <w:t xml:space="preserve">následujícího </w:t>
      </w:r>
      <w:r w:rsidR="00F8629E" w:rsidRPr="0059099E">
        <w:t>harmonogramu prací</w:t>
      </w:r>
      <w:r w:rsidR="00A76C43" w:rsidRPr="0059099E">
        <w:t>:</w:t>
      </w:r>
    </w:p>
    <w:p w14:paraId="521D35AB" w14:textId="77777777" w:rsidR="0095047D" w:rsidRPr="0059099E" w:rsidRDefault="00A76C43" w:rsidP="00DA771E">
      <w:pPr>
        <w:numPr>
          <w:ilvl w:val="2"/>
          <w:numId w:val="15"/>
        </w:numPr>
        <w:ind w:left="993" w:firstLine="0"/>
      </w:pPr>
      <w:r w:rsidRPr="0059099E">
        <w:t>zahájení plnění ihned po podpisu této smlouvy</w:t>
      </w:r>
    </w:p>
    <w:p w14:paraId="45A0B3B1" w14:textId="77777777" w:rsidR="002F5FB1" w:rsidRPr="0059099E" w:rsidRDefault="002F5FB1" w:rsidP="00F26D62">
      <w:pPr>
        <w:numPr>
          <w:ilvl w:val="2"/>
          <w:numId w:val="15"/>
        </w:numPr>
        <w:ind w:left="992" w:firstLine="0"/>
        <w:rPr>
          <w:b/>
        </w:rPr>
      </w:pPr>
      <w:bookmarkStart w:id="2" w:name="_Hlk514836471"/>
      <w:r w:rsidRPr="0059099E">
        <w:rPr>
          <w:b/>
        </w:rPr>
        <w:t xml:space="preserve">Dokončení a předání díla: </w:t>
      </w:r>
      <w:bookmarkEnd w:id="2"/>
      <w:r w:rsidR="0059099E" w:rsidRPr="0059099E">
        <w:rPr>
          <w:b/>
        </w:rPr>
        <w:t>150 dní od účinnosti smlouvy</w:t>
      </w:r>
    </w:p>
    <w:p w14:paraId="411A6D95" w14:textId="77777777" w:rsidR="00083292" w:rsidRPr="0059099E" w:rsidRDefault="00083292" w:rsidP="002F5FB1">
      <w:pPr>
        <w:numPr>
          <w:ilvl w:val="1"/>
          <w:numId w:val="15"/>
        </w:numPr>
      </w:pPr>
      <w:r w:rsidRPr="0059099E">
        <w:t xml:space="preserve">Místem plnění díla je </w:t>
      </w:r>
      <w:r w:rsidR="00752417" w:rsidRPr="0059099E">
        <w:t xml:space="preserve">Mírové náměstí 75, 119, 230, 1602 a </w:t>
      </w:r>
      <w:r w:rsidR="0043493D" w:rsidRPr="0059099E">
        <w:t>Pražská 711, 263 01 Dobříš.</w:t>
      </w:r>
    </w:p>
    <w:p w14:paraId="2DEAD6A1" w14:textId="77777777" w:rsidR="00F8629E" w:rsidRDefault="00F8629E" w:rsidP="002F5FB1">
      <w:pPr>
        <w:pStyle w:val="Nadpis1"/>
        <w:numPr>
          <w:ilvl w:val="0"/>
          <w:numId w:val="15"/>
        </w:numPr>
      </w:pPr>
      <w:r>
        <w:t>Cena díla</w:t>
      </w:r>
    </w:p>
    <w:p w14:paraId="2538AEBD" w14:textId="77777777" w:rsidR="0055403A" w:rsidRDefault="00E519AC" w:rsidP="002F5FB1">
      <w:pPr>
        <w:numPr>
          <w:ilvl w:val="1"/>
          <w:numId w:val="15"/>
        </w:numPr>
      </w:pPr>
      <w:r>
        <w:t xml:space="preserve">Celková cena díla </w:t>
      </w:r>
      <w:r w:rsidR="00F8629E">
        <w:t xml:space="preserve">je daná dohodou smluvních stran jako cena </w:t>
      </w:r>
      <w:r w:rsidR="004F4771">
        <w:t xml:space="preserve">stanovená pevnou částkou </w:t>
      </w:r>
      <w:r w:rsidR="00F8629E">
        <w:t>a činí:</w:t>
      </w:r>
    </w:p>
    <w:p w14:paraId="0A9450BF" w14:textId="77777777" w:rsidR="0055403A" w:rsidRDefault="0055403A" w:rsidP="00870996">
      <w:pPr>
        <w:numPr>
          <w:ilvl w:val="1"/>
          <w:numId w:val="21"/>
        </w:numPr>
        <w:ind w:left="1276"/>
      </w:pPr>
      <w:r>
        <w:t>Cenu za dílo celkem…………</w:t>
      </w:r>
      <w:proofErr w:type="gramStart"/>
      <w:r>
        <w:t>…….</w:t>
      </w:r>
      <w:proofErr w:type="gramEnd"/>
      <w:r>
        <w:t>.,- Kč bez DPH, ………………….,- Kč tvoří DPH, tj. ………………… ,- Kč včetně DPH.</w:t>
      </w:r>
    </w:p>
    <w:p w14:paraId="76EA58D2" w14:textId="77777777" w:rsidR="00BF2707" w:rsidRDefault="00972F84" w:rsidP="00BF2707">
      <w:pPr>
        <w:numPr>
          <w:ilvl w:val="1"/>
          <w:numId w:val="21"/>
        </w:numPr>
        <w:ind w:left="1276"/>
      </w:pPr>
      <w:r>
        <w:t>Měsíční</w:t>
      </w:r>
      <w:r w:rsidR="00BF2707">
        <w:t xml:space="preserve"> cenu za technickou podporu hrazenou po dokončení a předání díla ve výši …………</w:t>
      </w:r>
      <w:proofErr w:type="gramStart"/>
      <w:r w:rsidR="00BF2707">
        <w:t>…….</w:t>
      </w:r>
      <w:proofErr w:type="gramEnd"/>
      <w:r w:rsidR="00BF2707">
        <w:t>.,- Kč bez DPH, ………………….,- Kč tvoří DPH, tj. ………………… ,- Kč včetně DPH.</w:t>
      </w:r>
    </w:p>
    <w:p w14:paraId="175E5B4A" w14:textId="77777777" w:rsidR="00F8629E" w:rsidRDefault="00F8629E" w:rsidP="002F5FB1">
      <w:pPr>
        <w:numPr>
          <w:ilvl w:val="1"/>
          <w:numId w:val="15"/>
        </w:numPr>
      </w:pPr>
      <w:r>
        <w:t xml:space="preserve">Zhotovitel prohlašuje, že cena uvedená v odst. </w:t>
      </w:r>
      <w:r w:rsidR="00A94472">
        <w:t>3.</w:t>
      </w:r>
      <w:r>
        <w:t xml:space="preserve">1 tohoto článku obsahuje veškeré náklady </w:t>
      </w:r>
      <w:r w:rsidR="009E316E">
        <w:t>Zhoto</w:t>
      </w:r>
      <w:r>
        <w:t xml:space="preserve">vitele spojené s kompletní realizací díla a veškeré náklady spojené s řádným provedením díla podle této smlouvy a náklady s předmětem díla související, které vyplývají z této smlouvy. </w:t>
      </w:r>
    </w:p>
    <w:p w14:paraId="19E0E80C" w14:textId="77777777" w:rsidR="00F8629E" w:rsidRPr="00F8629E" w:rsidRDefault="00F8629E" w:rsidP="002F5FB1">
      <w:pPr>
        <w:numPr>
          <w:ilvl w:val="1"/>
          <w:numId w:val="15"/>
        </w:numPr>
      </w:pPr>
      <w:r>
        <w:t>Smluvní strany konstatují, že se jedná o zdanitelné plnění, která podléhá režimu přenesení daňové povinnosti dle §92e zák. č. 235/2004 Sb., o d</w:t>
      </w:r>
      <w:r w:rsidR="00E0533C">
        <w:t>ani z přidané hodnoty (dále jen</w:t>
      </w:r>
      <w:r>
        <w:t xml:space="preserve"> „ZDPH“), kdy povinnost přiznat daň ke dni uskutečnění zdanitelného plnění má </w:t>
      </w:r>
      <w:proofErr w:type="gramStart"/>
      <w:r w:rsidR="009E316E">
        <w:t>Objed</w:t>
      </w:r>
      <w:r>
        <w:t>natel</w:t>
      </w:r>
      <w:proofErr w:type="gramEnd"/>
      <w:r>
        <w:t xml:space="preserve"> a to z důvodu zatřízení díla do klasifikace CZ-CPA.</w:t>
      </w:r>
    </w:p>
    <w:p w14:paraId="6432D6BE" w14:textId="77777777" w:rsidR="0073622B" w:rsidRPr="00DA3877" w:rsidRDefault="003B0B54" w:rsidP="002F5FB1">
      <w:pPr>
        <w:pStyle w:val="Nadpis1"/>
        <w:numPr>
          <w:ilvl w:val="0"/>
          <w:numId w:val="15"/>
        </w:numPr>
      </w:pPr>
      <w:r>
        <w:lastRenderedPageBreak/>
        <w:t>P</w:t>
      </w:r>
      <w:r w:rsidR="0073622B" w:rsidRPr="00DA3877">
        <w:t>latební podmínky</w:t>
      </w:r>
    </w:p>
    <w:p w14:paraId="0D6534AE" w14:textId="77777777" w:rsidR="008B1417" w:rsidRPr="00DA771E" w:rsidRDefault="008B1417" w:rsidP="002F5FB1">
      <w:pPr>
        <w:numPr>
          <w:ilvl w:val="1"/>
          <w:numId w:val="15"/>
        </w:numPr>
      </w:pPr>
      <w:r w:rsidRPr="008B1417">
        <w:t xml:space="preserve">Objednatel se zavazuje, že za řádně provedené dílo zaplatí </w:t>
      </w:r>
      <w:r w:rsidR="009E316E">
        <w:t>Zhoto</w:t>
      </w:r>
      <w:r w:rsidR="00A94472">
        <w:t xml:space="preserve">viteli </w:t>
      </w:r>
      <w:r w:rsidR="004F4771">
        <w:t xml:space="preserve">stanovenou </w:t>
      </w:r>
      <w:r w:rsidR="00A94472">
        <w:t>cenu dle článku 3</w:t>
      </w:r>
      <w:r w:rsidRPr="008B1417">
        <w:t xml:space="preserve"> odst. </w:t>
      </w:r>
      <w:r w:rsidR="00A94472">
        <w:t>3.</w:t>
      </w:r>
      <w:r w:rsidRPr="008B1417">
        <w:t xml:space="preserve">1 </w:t>
      </w:r>
      <w:r w:rsidRPr="00DA771E">
        <w:t xml:space="preserve">této smlouvy. Smluvní strany se domluvily </w:t>
      </w:r>
      <w:r w:rsidR="00B93D03" w:rsidRPr="00DA771E">
        <w:t xml:space="preserve">na </w:t>
      </w:r>
      <w:r w:rsidR="00F70D9B" w:rsidRPr="00DA771E">
        <w:t>úhradě ceny díla</w:t>
      </w:r>
      <w:r w:rsidR="00927FDC" w:rsidRPr="00DA771E">
        <w:t xml:space="preserve"> </w:t>
      </w:r>
      <w:r w:rsidRPr="00DA771E">
        <w:t>následovně:</w:t>
      </w:r>
    </w:p>
    <w:p w14:paraId="7EA2C223" w14:textId="77777777" w:rsidR="008B1417" w:rsidRPr="00DA771E" w:rsidRDefault="008B1417" w:rsidP="002F5FB1">
      <w:pPr>
        <w:numPr>
          <w:ilvl w:val="2"/>
          <w:numId w:val="15"/>
        </w:numPr>
      </w:pPr>
      <w:r w:rsidRPr="00DA771E">
        <w:t xml:space="preserve">První </w:t>
      </w:r>
      <w:r w:rsidR="00F70D9B" w:rsidRPr="00DA771E">
        <w:t>část ceny ve výši</w:t>
      </w:r>
      <w:r w:rsidR="007540B1" w:rsidRPr="00DA771E">
        <w:t xml:space="preserve"> 30</w:t>
      </w:r>
      <w:r w:rsidR="00F70D9B" w:rsidRPr="00DA771E">
        <w:t xml:space="preserve"> % z celkové ceny díla</w:t>
      </w:r>
      <w:r w:rsidR="001C134E" w:rsidRPr="00DA771E">
        <w:t xml:space="preserve"> </w:t>
      </w:r>
      <w:r w:rsidR="00BF2707">
        <w:t xml:space="preserve">dle čl. 3.1. a) </w:t>
      </w:r>
      <w:r w:rsidR="00F70D9B" w:rsidRPr="00DA771E">
        <w:t xml:space="preserve">po </w:t>
      </w:r>
      <w:r w:rsidR="007540B1" w:rsidRPr="00DA771E">
        <w:t xml:space="preserve">podpisu smlouvy. </w:t>
      </w:r>
    </w:p>
    <w:p w14:paraId="44FEAB21" w14:textId="77777777" w:rsidR="00A365D8" w:rsidRPr="008120F6" w:rsidRDefault="00E1133E" w:rsidP="002F5FB1">
      <w:pPr>
        <w:numPr>
          <w:ilvl w:val="2"/>
          <w:numId w:val="15"/>
        </w:numPr>
      </w:pPr>
      <w:r w:rsidRPr="008120F6">
        <w:t>Druhá</w:t>
      </w:r>
      <w:r w:rsidR="0043493D" w:rsidRPr="008120F6">
        <w:t xml:space="preserve"> </w:t>
      </w:r>
      <w:r w:rsidR="007540B1" w:rsidRPr="008120F6">
        <w:t xml:space="preserve">část ceny ve výši </w:t>
      </w:r>
      <w:r w:rsidRPr="008120F6">
        <w:t>7</w:t>
      </w:r>
      <w:r w:rsidR="001D5E99" w:rsidRPr="008120F6">
        <w:t>0</w:t>
      </w:r>
      <w:r w:rsidR="006D76AF" w:rsidRPr="008120F6">
        <w:t xml:space="preserve"> </w:t>
      </w:r>
      <w:r w:rsidR="007540B1" w:rsidRPr="008120F6">
        <w:t xml:space="preserve">% z celkové ceny díla </w:t>
      </w:r>
      <w:r w:rsidR="00BF2707" w:rsidRPr="008120F6">
        <w:t xml:space="preserve">dle čl. 3.1. a) </w:t>
      </w:r>
      <w:r w:rsidR="007540B1" w:rsidRPr="008120F6">
        <w:t xml:space="preserve">po </w:t>
      </w:r>
      <w:r w:rsidR="006D76AF" w:rsidRPr="008E1290">
        <w:rPr>
          <w:rFonts w:cs="Arial"/>
          <w:lang w:eastAsia="cs-CZ"/>
        </w:rPr>
        <w:t>předání díla bez vad a nedodělků</w:t>
      </w:r>
      <w:r w:rsidR="0055403A" w:rsidRPr="008E1290">
        <w:rPr>
          <w:rFonts w:cs="Arial"/>
          <w:lang w:eastAsia="cs-CZ"/>
        </w:rPr>
        <w:t>.</w:t>
      </w:r>
    </w:p>
    <w:p w14:paraId="78F7F8E9" w14:textId="77777777" w:rsidR="00BF2707" w:rsidRPr="00BF2707" w:rsidRDefault="00972F84" w:rsidP="002F5FB1">
      <w:pPr>
        <w:numPr>
          <w:ilvl w:val="2"/>
          <w:numId w:val="15"/>
        </w:numPr>
      </w:pPr>
      <w:r>
        <w:rPr>
          <w:rFonts w:cs="Arial"/>
          <w:lang w:eastAsia="cs-CZ"/>
        </w:rPr>
        <w:t>C</w:t>
      </w:r>
      <w:r w:rsidR="00BF2707" w:rsidRPr="00BF2707">
        <w:rPr>
          <w:rFonts w:cs="Arial"/>
          <w:lang w:eastAsia="cs-CZ"/>
        </w:rPr>
        <w:t xml:space="preserve">enu za technickou podporu </w:t>
      </w:r>
      <w:r w:rsidR="00BF2707" w:rsidRPr="00BF2707">
        <w:t xml:space="preserve">dle čl. 3.1. b) </w:t>
      </w:r>
      <w:r w:rsidRPr="00972F84">
        <w:t>uhradí Objednatel na základě faktur vystavených jednou za čtvrt roku se dnem zdanitelného plnění určeným k</w:t>
      </w:r>
      <w:r w:rsidR="003F1EE7">
        <w:t> </w:t>
      </w:r>
      <w:r w:rsidRPr="00972F84">
        <w:t>poslednímu dni v zúčtovacím období.</w:t>
      </w:r>
    </w:p>
    <w:p w14:paraId="5C15005F" w14:textId="77777777" w:rsidR="00083292" w:rsidRPr="00083292" w:rsidRDefault="00083292" w:rsidP="002F5FB1">
      <w:pPr>
        <w:numPr>
          <w:ilvl w:val="1"/>
          <w:numId w:val="15"/>
        </w:numPr>
      </w:pPr>
      <w:r w:rsidRPr="00DA771E">
        <w:t>Faktury – daňové doklady budou vystaveny do 15 dnů</w:t>
      </w:r>
      <w:r w:rsidRPr="00083292">
        <w:t xml:space="preserve"> ode dne uskutečnění zdanitelného plnění, kterým je den převzetí dílčí části díla, resp. v případě prvního a druhého převzetí den podpisu soupisu provedených prací a v případě kompletního převzetí díla, den podpisu </w:t>
      </w:r>
      <w:r w:rsidR="00A65977">
        <w:t>protokolu o předání a převzetí</w:t>
      </w:r>
      <w:r w:rsidR="00B93D03">
        <w:t xml:space="preserve"> bez vad a nedodělků, popř. s připojením protokolu o odstranění vad a nedodělků uvedených v protokolu o předání a převzetí</w:t>
      </w:r>
      <w:r w:rsidR="00A65977">
        <w:t>.</w:t>
      </w:r>
      <w:r w:rsidRPr="00083292">
        <w:t xml:space="preserve"> Podepsaný soupis provedených prací a podepsaný protokol o předání a převzetí </w:t>
      </w:r>
      <w:r w:rsidR="004F4771">
        <w:t>díla</w:t>
      </w:r>
      <w:r w:rsidR="00B93D03">
        <w:t xml:space="preserve"> bez vad a nedodělků, popř. s připojením protokolu o odstranění vad a nedodělků uvedených v protokolu o předání a převzetí,</w:t>
      </w:r>
      <w:r w:rsidR="004F4771">
        <w:t xml:space="preserve"> </w:t>
      </w:r>
      <w:r w:rsidRPr="00083292">
        <w:t>bude vždy připojen jako příloha k faktuře – daňovému dokladu, pokud ne</w:t>
      </w:r>
      <w:r w:rsidR="00EC028C">
        <w:t>,</w:t>
      </w:r>
      <w:r w:rsidRPr="00083292">
        <w:t xml:space="preserve"> vyhrazuje si </w:t>
      </w:r>
      <w:r w:rsidR="009E316E">
        <w:t>Objed</w:t>
      </w:r>
      <w:r w:rsidRPr="00083292">
        <w:t xml:space="preserve">natel právo vrátit fakturu – daňový doklad k doplnění, přičemž po dobu opravy či odstraňování vad se přerušuje lhůta splatnosti a začíná běžet znovu ke dni doručení </w:t>
      </w:r>
      <w:r w:rsidR="004F4771">
        <w:t xml:space="preserve">řádně </w:t>
      </w:r>
      <w:r w:rsidRPr="00083292">
        <w:t>doplněné faktury – daňového dokladu po provedené opravě či odstranění vady.</w:t>
      </w:r>
    </w:p>
    <w:p w14:paraId="2CBC34EC" w14:textId="77777777" w:rsidR="00083292" w:rsidRPr="00083292" w:rsidRDefault="00083292" w:rsidP="002F5FB1">
      <w:pPr>
        <w:numPr>
          <w:ilvl w:val="1"/>
          <w:numId w:val="15"/>
        </w:numPr>
        <w:rPr>
          <w:rFonts w:cs="Arial"/>
        </w:rPr>
      </w:pPr>
      <w:r w:rsidRPr="00083292">
        <w:rPr>
          <w:rFonts w:cs="Arial"/>
        </w:rPr>
        <w:t xml:space="preserve">Soupis provedených prací a protokol o </w:t>
      </w:r>
      <w:r w:rsidR="001F5980">
        <w:rPr>
          <w:rFonts w:cs="Arial"/>
        </w:rPr>
        <w:t xml:space="preserve">dílčím </w:t>
      </w:r>
      <w:r w:rsidRPr="00083292">
        <w:rPr>
          <w:rFonts w:cs="Arial"/>
        </w:rPr>
        <w:t xml:space="preserve">předání a převzetí </w:t>
      </w:r>
      <w:r w:rsidR="001F5980">
        <w:rPr>
          <w:rFonts w:cs="Arial"/>
        </w:rPr>
        <w:t xml:space="preserve">části </w:t>
      </w:r>
      <w:r w:rsidRPr="00083292">
        <w:rPr>
          <w:rFonts w:cs="Arial"/>
        </w:rPr>
        <w:t xml:space="preserve">díla bude vystaven </w:t>
      </w:r>
      <w:r w:rsidR="009E316E">
        <w:rPr>
          <w:rFonts w:cs="Arial"/>
        </w:rPr>
        <w:t>Zhoto</w:t>
      </w:r>
      <w:r w:rsidRPr="00083292">
        <w:rPr>
          <w:rFonts w:cs="Arial"/>
        </w:rPr>
        <w:t xml:space="preserve">vitelem ve dvou </w:t>
      </w:r>
      <w:r w:rsidR="004F4771">
        <w:rPr>
          <w:rFonts w:cs="Arial"/>
        </w:rPr>
        <w:t>vyhotoveních</w:t>
      </w:r>
      <w:r w:rsidRPr="00083292">
        <w:rPr>
          <w:rFonts w:cs="Arial"/>
        </w:rPr>
        <w:t xml:space="preserve">, jedno </w:t>
      </w:r>
      <w:proofErr w:type="gramStart"/>
      <w:r w:rsidRPr="00083292">
        <w:rPr>
          <w:rFonts w:cs="Arial"/>
        </w:rPr>
        <w:t>obdrží</w:t>
      </w:r>
      <w:proofErr w:type="gramEnd"/>
      <w:r w:rsidRPr="00083292">
        <w:rPr>
          <w:rFonts w:cs="Arial"/>
        </w:rPr>
        <w:t xml:space="preserve"> </w:t>
      </w:r>
      <w:r w:rsidR="009E316E">
        <w:rPr>
          <w:rFonts w:cs="Arial"/>
        </w:rPr>
        <w:t>Zhoto</w:t>
      </w:r>
      <w:r w:rsidRPr="00083292">
        <w:rPr>
          <w:rFonts w:cs="Arial"/>
        </w:rPr>
        <w:t xml:space="preserve">vitel, jedno </w:t>
      </w:r>
      <w:r w:rsidR="009E316E">
        <w:rPr>
          <w:rFonts w:cs="Arial"/>
        </w:rPr>
        <w:t>Objed</w:t>
      </w:r>
      <w:r w:rsidRPr="00083292">
        <w:rPr>
          <w:rFonts w:cs="Arial"/>
        </w:rPr>
        <w:t xml:space="preserve">natel. Soupis provedených prací a předávací protokol bude podepsán oběma smluvními stranami. </w:t>
      </w:r>
      <w:proofErr w:type="gramStart"/>
      <w:r w:rsidRPr="00083292">
        <w:rPr>
          <w:rFonts w:cs="Arial"/>
        </w:rPr>
        <w:t>Faktura - daňový</w:t>
      </w:r>
      <w:proofErr w:type="gramEnd"/>
      <w:r w:rsidRPr="00083292">
        <w:rPr>
          <w:rFonts w:cs="Arial"/>
        </w:rPr>
        <w:t xml:space="preserve"> doklad bude uhrazena i převezme-li </w:t>
      </w:r>
      <w:r w:rsidR="009E316E">
        <w:rPr>
          <w:rFonts w:cs="Arial"/>
        </w:rPr>
        <w:t>Objed</w:t>
      </w:r>
      <w:r w:rsidRPr="00083292">
        <w:rPr>
          <w:rFonts w:cs="Arial"/>
        </w:rPr>
        <w:t>natel dílo s drobnými nedodělky, které nebudou bránit řádnému užívání díla a které budou odstraněny ve lhůtě sjednané v této smlouvě.</w:t>
      </w:r>
    </w:p>
    <w:p w14:paraId="4B47179A" w14:textId="77777777" w:rsidR="00083292" w:rsidRPr="00EC028C" w:rsidRDefault="00083292" w:rsidP="002F5FB1">
      <w:pPr>
        <w:numPr>
          <w:ilvl w:val="1"/>
          <w:numId w:val="15"/>
        </w:numPr>
        <w:rPr>
          <w:rFonts w:cs="Arial"/>
        </w:rPr>
      </w:pPr>
      <w:r w:rsidRPr="00015EAF">
        <w:rPr>
          <w:rFonts w:cs="Arial"/>
        </w:rPr>
        <w:t xml:space="preserve">Splatnost faktur – daňových dokladů je </w:t>
      </w:r>
      <w:r w:rsidR="00985449">
        <w:rPr>
          <w:rFonts w:cs="Arial"/>
        </w:rPr>
        <w:t>30</w:t>
      </w:r>
      <w:r w:rsidRPr="00015EAF">
        <w:rPr>
          <w:rFonts w:cs="Arial"/>
        </w:rPr>
        <w:t xml:space="preserve"> dní od prokazatelného</w:t>
      </w:r>
      <w:r w:rsidRPr="00EC028C">
        <w:rPr>
          <w:rFonts w:cs="Arial"/>
        </w:rPr>
        <w:t xml:space="preserve"> doručení </w:t>
      </w:r>
      <w:r w:rsidR="009E316E">
        <w:rPr>
          <w:rFonts w:cs="Arial"/>
        </w:rPr>
        <w:t>Objed</w:t>
      </w:r>
      <w:r w:rsidRPr="00EC028C">
        <w:rPr>
          <w:rFonts w:cs="Arial"/>
        </w:rPr>
        <w:t>nateli na adresu uvedenou v záhlaví této smlouvy.</w:t>
      </w:r>
    </w:p>
    <w:p w14:paraId="01614EEF" w14:textId="77777777" w:rsidR="00083292" w:rsidRPr="00083292" w:rsidRDefault="00083292" w:rsidP="002F5FB1">
      <w:pPr>
        <w:numPr>
          <w:ilvl w:val="1"/>
          <w:numId w:val="15"/>
        </w:numPr>
        <w:rPr>
          <w:rFonts w:cs="Arial"/>
        </w:rPr>
      </w:pPr>
      <w:r w:rsidRPr="00083292">
        <w:rPr>
          <w:rFonts w:cs="Arial"/>
        </w:rPr>
        <w:t xml:space="preserve">Platba se uskuteční na základě faktury, která musí mít náležitosti daňového dokladu dle příslušných právních předpisů, zejména dle §29 zákona č. 235/2004 Sb., o DPH (krom výše uvedeného bude v souvislosti s režimem přenesení daňově povinnosti obsahovat údaj: daň odvede zákazník – </w:t>
      </w:r>
      <w:r w:rsidR="009E316E">
        <w:rPr>
          <w:rFonts w:cs="Arial"/>
        </w:rPr>
        <w:t>Objed</w:t>
      </w:r>
      <w:r w:rsidRPr="00083292">
        <w:rPr>
          <w:rFonts w:cs="Arial"/>
        </w:rPr>
        <w:t xml:space="preserve">natel), a dále bude obsahovat číslo této smlouvy. </w:t>
      </w:r>
    </w:p>
    <w:p w14:paraId="0D1DCE17" w14:textId="77777777" w:rsidR="00FD6A5A" w:rsidRDefault="00083292" w:rsidP="002F5FB1">
      <w:pPr>
        <w:numPr>
          <w:ilvl w:val="1"/>
          <w:numId w:val="15"/>
        </w:numPr>
      </w:pPr>
      <w:r w:rsidRPr="00083292">
        <w:t xml:space="preserve">Postoupení pohledávky za </w:t>
      </w:r>
      <w:r w:rsidR="009E316E">
        <w:t>Objed</w:t>
      </w:r>
      <w:r w:rsidRPr="00083292">
        <w:t xml:space="preserve">natelem ze strany </w:t>
      </w:r>
      <w:r w:rsidR="009E316E">
        <w:t>Zhoto</w:t>
      </w:r>
      <w:r w:rsidRPr="00083292">
        <w:t xml:space="preserve">vitele je možné jen s výslovným předchozím písemným souhlasem </w:t>
      </w:r>
      <w:r w:rsidR="009E316E">
        <w:t>Objed</w:t>
      </w:r>
      <w:r w:rsidRPr="00083292">
        <w:t>natele.</w:t>
      </w:r>
    </w:p>
    <w:p w14:paraId="4B7802BA" w14:textId="77777777" w:rsidR="005949D5" w:rsidRPr="00473D55" w:rsidRDefault="005949D5" w:rsidP="002F5FB1">
      <w:pPr>
        <w:pStyle w:val="Nadpis1"/>
        <w:numPr>
          <w:ilvl w:val="0"/>
          <w:numId w:val="15"/>
        </w:numPr>
      </w:pPr>
      <w:r w:rsidRPr="00473D55">
        <w:t>Platnost smlouvy a zánik smluvního vztahu</w:t>
      </w:r>
    </w:p>
    <w:p w14:paraId="560D6BA7" w14:textId="77777777" w:rsidR="005949D5" w:rsidRDefault="005949D5" w:rsidP="002F5FB1">
      <w:pPr>
        <w:numPr>
          <w:ilvl w:val="1"/>
          <w:numId w:val="15"/>
        </w:numPr>
        <w:rPr>
          <w:rFonts w:cs="Arial"/>
        </w:rPr>
      </w:pPr>
      <w:r w:rsidRPr="006F66B8">
        <w:rPr>
          <w:rFonts w:cs="Arial"/>
        </w:rPr>
        <w:t xml:space="preserve">Tato smlouva </w:t>
      </w:r>
      <w:r w:rsidR="000B6C3B">
        <w:rPr>
          <w:rFonts w:cs="Arial"/>
        </w:rPr>
        <w:t>je platná</w:t>
      </w:r>
      <w:r w:rsidRPr="006F66B8">
        <w:rPr>
          <w:rFonts w:cs="Arial"/>
        </w:rPr>
        <w:t xml:space="preserve"> dnem podpisu oprávněných zástupců obou smluvních stran</w:t>
      </w:r>
      <w:r>
        <w:rPr>
          <w:rFonts w:cs="Arial"/>
        </w:rPr>
        <w:t xml:space="preserve"> a účinná dnem přijetí písemné </w:t>
      </w:r>
      <w:r w:rsidR="009E316E">
        <w:rPr>
          <w:rFonts w:cs="Arial"/>
        </w:rPr>
        <w:t>Objed</w:t>
      </w:r>
      <w:r>
        <w:rPr>
          <w:rFonts w:cs="Arial"/>
        </w:rPr>
        <w:t>návky Zhotovitelem na provedení díla</w:t>
      </w:r>
      <w:r w:rsidRPr="006F66B8">
        <w:rPr>
          <w:rFonts w:cs="Arial"/>
        </w:rPr>
        <w:t>.</w:t>
      </w:r>
      <w:r>
        <w:rPr>
          <w:rFonts w:cs="Arial"/>
        </w:rPr>
        <w:t xml:space="preserve"> Objednávka se má</w:t>
      </w:r>
      <w:r w:rsidR="000B6C3B">
        <w:rPr>
          <w:rFonts w:cs="Arial"/>
        </w:rPr>
        <w:t xml:space="preserve"> </w:t>
      </w:r>
      <w:r w:rsidR="0035524F">
        <w:rPr>
          <w:rFonts w:cs="Arial"/>
        </w:rPr>
        <w:t>pro účely</w:t>
      </w:r>
      <w:r w:rsidR="000B6C3B">
        <w:rPr>
          <w:rFonts w:cs="Arial"/>
        </w:rPr>
        <w:t xml:space="preserve"> této smlouvy</w:t>
      </w:r>
      <w:r>
        <w:rPr>
          <w:rFonts w:cs="Arial"/>
        </w:rPr>
        <w:t xml:space="preserve"> za přijatou</w:t>
      </w:r>
      <w:r w:rsidR="006E2598">
        <w:rPr>
          <w:rFonts w:cs="Arial"/>
        </w:rPr>
        <w:t xml:space="preserve"> nejpozději </w:t>
      </w:r>
      <w:r w:rsidR="000B6C3B">
        <w:rPr>
          <w:rFonts w:cs="Arial"/>
        </w:rPr>
        <w:t xml:space="preserve">do pěti (5) pracovních dní od prokazatelného odeslání písemné </w:t>
      </w:r>
      <w:r w:rsidR="009E316E">
        <w:rPr>
          <w:rFonts w:cs="Arial"/>
        </w:rPr>
        <w:t>Objed</w:t>
      </w:r>
      <w:r w:rsidR="000B6C3B">
        <w:rPr>
          <w:rFonts w:cs="Arial"/>
        </w:rPr>
        <w:t>návky</w:t>
      </w:r>
      <w:r w:rsidR="006E2598">
        <w:rPr>
          <w:rFonts w:cs="Arial"/>
        </w:rPr>
        <w:t xml:space="preserve"> </w:t>
      </w:r>
      <w:r w:rsidR="009E316E">
        <w:rPr>
          <w:rFonts w:cs="Arial"/>
        </w:rPr>
        <w:t>Zhoto</w:t>
      </w:r>
      <w:r w:rsidR="006E2598">
        <w:rPr>
          <w:rFonts w:cs="Arial"/>
        </w:rPr>
        <w:t xml:space="preserve">viteli na adresu uvedenou v záhlaví této </w:t>
      </w:r>
      <w:r w:rsidR="00835FD3">
        <w:rPr>
          <w:rFonts w:cs="Arial"/>
        </w:rPr>
        <w:t>smlouvy anebo na</w:t>
      </w:r>
      <w:r w:rsidR="006E2598">
        <w:rPr>
          <w:rFonts w:cs="Arial"/>
        </w:rPr>
        <w:t xml:space="preserve"> adresu uvedenou v obchodním rejstříku jako jeho sídlo</w:t>
      </w:r>
      <w:r w:rsidR="000B6C3B">
        <w:rPr>
          <w:rFonts w:cs="Arial"/>
        </w:rPr>
        <w:t>.</w:t>
      </w:r>
    </w:p>
    <w:p w14:paraId="5BE7D22A" w14:textId="77777777" w:rsidR="005949D5" w:rsidRDefault="005949D5" w:rsidP="002F5FB1">
      <w:pPr>
        <w:numPr>
          <w:ilvl w:val="1"/>
          <w:numId w:val="15"/>
        </w:numPr>
      </w:pPr>
      <w:r>
        <w:t>Tato smlouva může být ukončena písemnou dohodou obou smluvních stran, nebo odstoupením od této smlouvy ze zákonných důvodů a dále v případě podstatného porušení smluvních podmínek. Za takové porušení se považuje:</w:t>
      </w:r>
    </w:p>
    <w:p w14:paraId="67766FB2" w14:textId="77777777" w:rsidR="00694C7C" w:rsidRPr="00694C7C" w:rsidRDefault="00694C7C" w:rsidP="002F5FB1">
      <w:pPr>
        <w:numPr>
          <w:ilvl w:val="2"/>
          <w:numId w:val="15"/>
        </w:numPr>
      </w:pPr>
      <w:r w:rsidRPr="00694C7C">
        <w:t xml:space="preserve">případ, kdy </w:t>
      </w:r>
      <w:r>
        <w:t>Z</w:t>
      </w:r>
      <w:r w:rsidRPr="00694C7C">
        <w:t>hotovitel v důsledku svého zavinění řádně a včas nepl</w:t>
      </w:r>
      <w:r>
        <w:t>ní smluvní podmínky. V případě Z</w:t>
      </w:r>
      <w:r w:rsidRPr="00694C7C">
        <w:t>hotovitelova prodlení se splněním smluvn</w:t>
      </w:r>
      <w:r>
        <w:t>ího závazku provést dílo, může O</w:t>
      </w:r>
      <w:r w:rsidRPr="00694C7C">
        <w:t xml:space="preserve">bjednatel od smlouvy odstoupit již první den prodlení </w:t>
      </w:r>
      <w:r>
        <w:t>Z</w:t>
      </w:r>
      <w:r w:rsidRPr="00694C7C">
        <w:t>hotovitele.</w:t>
      </w:r>
    </w:p>
    <w:p w14:paraId="45A7E2B8" w14:textId="77777777" w:rsidR="005949D5" w:rsidRDefault="005949D5" w:rsidP="002F5FB1">
      <w:pPr>
        <w:numPr>
          <w:ilvl w:val="2"/>
          <w:numId w:val="15"/>
        </w:numPr>
      </w:pPr>
      <w:r>
        <w:t xml:space="preserve">případ, kdy </w:t>
      </w:r>
      <w:r w:rsidR="009E316E">
        <w:t>Objed</w:t>
      </w:r>
      <w:r>
        <w:t xml:space="preserve">natel v důsledku svého zavinění řádně a včas neplní smluvní podmínky, kdy jeho činností či nečinností vzniká </w:t>
      </w:r>
      <w:r w:rsidR="009E316E">
        <w:t>Zhoto</w:t>
      </w:r>
      <w:r>
        <w:t xml:space="preserve">viteli škoda, </w:t>
      </w:r>
    </w:p>
    <w:p w14:paraId="54B18BA1" w14:textId="77777777" w:rsidR="005949D5" w:rsidRDefault="005949D5" w:rsidP="002F5FB1">
      <w:pPr>
        <w:numPr>
          <w:ilvl w:val="2"/>
          <w:numId w:val="15"/>
        </w:numPr>
      </w:pPr>
      <w:r>
        <w:t>každý z účastníků může dále od této smlouvy odstoupit v případě, že druhý z účastníků vstoupí do likvidace, případně bude na jeho majetek prohlášen konkurz.</w:t>
      </w:r>
    </w:p>
    <w:p w14:paraId="3A4670B6" w14:textId="77777777" w:rsidR="005949D5" w:rsidRDefault="009E316E" w:rsidP="002F5FB1">
      <w:pPr>
        <w:numPr>
          <w:ilvl w:val="2"/>
          <w:numId w:val="15"/>
        </w:numPr>
      </w:pPr>
      <w:r>
        <w:t>Objed</w:t>
      </w:r>
      <w:r w:rsidR="005949D5">
        <w:t>natel je od smlouvy oprávněn odstoupit v případě, že nebude dodržen termín provedení díla či jeho příslušné části v souladu s touto smlouvou</w:t>
      </w:r>
      <w:r w:rsidR="00A65977">
        <w:t xml:space="preserve"> o více než 30 dní</w:t>
      </w:r>
      <w:r w:rsidR="005949D5">
        <w:t>.</w:t>
      </w:r>
    </w:p>
    <w:p w14:paraId="3B5ECC10" w14:textId="77777777" w:rsidR="005949D5" w:rsidRDefault="005949D5" w:rsidP="002F5FB1">
      <w:pPr>
        <w:numPr>
          <w:ilvl w:val="1"/>
          <w:numId w:val="15"/>
        </w:numPr>
      </w:pPr>
      <w:r>
        <w:t>Účinky odstoupení nastávají dnem doručení písemného vyhotovení tohoto jednostranného písemného právního jednání druhé smluvní straně.</w:t>
      </w:r>
    </w:p>
    <w:p w14:paraId="3EC74267" w14:textId="77777777" w:rsidR="005949D5" w:rsidRDefault="005949D5" w:rsidP="002F5FB1">
      <w:pPr>
        <w:numPr>
          <w:ilvl w:val="1"/>
          <w:numId w:val="15"/>
        </w:numPr>
      </w:pPr>
      <w:r>
        <w:t>Zánikem smlouvy nezanikají nároky ze smlouvy již vzniklé, ani nárok na náhradu případné škody vzniklé za účinnosti této smlouvy, nebo v souvislosti s jejím ukončením.</w:t>
      </w:r>
    </w:p>
    <w:p w14:paraId="7D4B32EB" w14:textId="77777777" w:rsidR="005949D5" w:rsidRPr="00DA3877" w:rsidRDefault="005949D5" w:rsidP="002F5FB1">
      <w:pPr>
        <w:numPr>
          <w:ilvl w:val="1"/>
          <w:numId w:val="15"/>
        </w:numPr>
      </w:pPr>
      <w:r>
        <w:t>Práva a povinnosti účastníků vyplývající z platného ukončení této smlouvy se řídí příslušnými ustanoveními obecně platné právní úpravy.</w:t>
      </w:r>
    </w:p>
    <w:p w14:paraId="48ED68D7" w14:textId="77777777" w:rsidR="0073622B" w:rsidRPr="00DA3877" w:rsidRDefault="0073622B" w:rsidP="002F5FB1">
      <w:pPr>
        <w:pStyle w:val="Nadpis1"/>
        <w:numPr>
          <w:ilvl w:val="0"/>
          <w:numId w:val="15"/>
        </w:numPr>
      </w:pPr>
      <w:r w:rsidRPr="00DA3877">
        <w:t xml:space="preserve">Povinnosti </w:t>
      </w:r>
      <w:r w:rsidR="009E316E">
        <w:t>Zhoto</w:t>
      </w:r>
      <w:r w:rsidRPr="00DA3877">
        <w:t xml:space="preserve">vitele </w:t>
      </w:r>
    </w:p>
    <w:p w14:paraId="56DBE987" w14:textId="77777777" w:rsidR="00083292" w:rsidRDefault="00083292" w:rsidP="002F5FB1">
      <w:pPr>
        <w:numPr>
          <w:ilvl w:val="1"/>
          <w:numId w:val="15"/>
        </w:numPr>
      </w:pPr>
      <w:r w:rsidRPr="00083292">
        <w:t>Zhotovitel je povinen:</w:t>
      </w:r>
    </w:p>
    <w:p w14:paraId="4D9ACFB0" w14:textId="77777777" w:rsidR="00083292" w:rsidRPr="00083292" w:rsidRDefault="00083292" w:rsidP="002F5FB1">
      <w:pPr>
        <w:numPr>
          <w:ilvl w:val="2"/>
          <w:numId w:val="15"/>
        </w:numPr>
      </w:pPr>
      <w:r>
        <w:t>p</w:t>
      </w:r>
      <w:r w:rsidRPr="00083292">
        <w:t xml:space="preserve">rovádět dílo v patřičné kvalitě odpovídající požadavkům </w:t>
      </w:r>
      <w:r w:rsidR="009E316E">
        <w:t>Objed</w:t>
      </w:r>
      <w:r w:rsidRPr="00083292">
        <w:t>natele v souladu s povinno</w:t>
      </w:r>
      <w:r>
        <w:t>stmi stanovenými v této smlouvě</w:t>
      </w:r>
      <w:r w:rsidR="00F24466">
        <w:t>, a v souladu s platnými právními předpisy</w:t>
      </w:r>
      <w:r>
        <w:t>;</w:t>
      </w:r>
    </w:p>
    <w:p w14:paraId="471E5F24" w14:textId="77777777" w:rsidR="00083292" w:rsidRPr="00083292" w:rsidRDefault="00083292" w:rsidP="002F5FB1">
      <w:pPr>
        <w:numPr>
          <w:ilvl w:val="2"/>
          <w:numId w:val="15"/>
        </w:numPr>
      </w:pPr>
      <w:r>
        <w:t>v</w:t>
      </w:r>
      <w:r w:rsidRPr="00083292">
        <w:t xml:space="preserve">ést veškerou evidenci a doklady, které souvisejí s předmětem plnění dle této </w:t>
      </w:r>
      <w:r>
        <w:t>smlouvy;</w:t>
      </w:r>
    </w:p>
    <w:p w14:paraId="7334B780" w14:textId="77777777" w:rsidR="00083292" w:rsidRPr="00083292" w:rsidRDefault="00083292" w:rsidP="002F5FB1">
      <w:pPr>
        <w:numPr>
          <w:ilvl w:val="2"/>
          <w:numId w:val="15"/>
        </w:numPr>
      </w:pPr>
      <w:r>
        <w:t>n</w:t>
      </w:r>
      <w:r w:rsidRPr="00083292">
        <w:t>ést odpovědnost za bezvadné p</w:t>
      </w:r>
      <w:r>
        <w:t>rovedení a správnou funkci díla;</w:t>
      </w:r>
    </w:p>
    <w:p w14:paraId="48709805" w14:textId="77777777" w:rsidR="00083292" w:rsidRPr="00083292" w:rsidRDefault="00083292" w:rsidP="002F5FB1">
      <w:pPr>
        <w:numPr>
          <w:ilvl w:val="2"/>
          <w:numId w:val="15"/>
        </w:numPr>
      </w:pPr>
      <w:r>
        <w:t>p</w:t>
      </w:r>
      <w:r w:rsidRPr="00083292">
        <w:t xml:space="preserve">ři provádění díla postupovat podle pokynů </w:t>
      </w:r>
      <w:r w:rsidR="009E316E">
        <w:t>Objed</w:t>
      </w:r>
      <w:r w:rsidRPr="00083292">
        <w:t>natele</w:t>
      </w:r>
      <w:r w:rsidR="0055403A">
        <w:t xml:space="preserve"> a Koordinátora</w:t>
      </w:r>
      <w:r w:rsidRPr="00083292">
        <w:t xml:space="preserve">. V případě nevhodného pokynu </w:t>
      </w:r>
      <w:r w:rsidR="009E316E">
        <w:t>Objed</w:t>
      </w:r>
      <w:r w:rsidRPr="00083292">
        <w:t>natele</w:t>
      </w:r>
      <w:r w:rsidR="0055403A">
        <w:t xml:space="preserve"> nebo Koordinátora</w:t>
      </w:r>
      <w:r w:rsidRPr="00083292">
        <w:t xml:space="preserve"> je </w:t>
      </w:r>
      <w:r w:rsidR="009E316E">
        <w:t>Zhoto</w:t>
      </w:r>
      <w:r w:rsidRPr="00083292">
        <w:t xml:space="preserve">vitel povinen, </w:t>
      </w:r>
      <w:r w:rsidR="009E316E">
        <w:t>Objed</w:t>
      </w:r>
      <w:r w:rsidRPr="00083292">
        <w:t>natele</w:t>
      </w:r>
      <w:r>
        <w:t xml:space="preserve"> na nevhodnost pokynu upozornit;</w:t>
      </w:r>
    </w:p>
    <w:p w14:paraId="2284CEA9" w14:textId="77777777" w:rsidR="00083292" w:rsidRPr="00083292" w:rsidRDefault="00083292" w:rsidP="002F5FB1">
      <w:pPr>
        <w:numPr>
          <w:ilvl w:val="2"/>
          <w:numId w:val="15"/>
        </w:numPr>
      </w:pPr>
      <w:r>
        <w:t>o</w:t>
      </w:r>
      <w:r w:rsidRPr="00083292">
        <w:t>dstranit případné vady a nedodělky ve lhůtách sjednaných v této smlouvě.</w:t>
      </w:r>
    </w:p>
    <w:p w14:paraId="5BF8F0E0" w14:textId="77777777" w:rsidR="0073622B" w:rsidRDefault="0073622B" w:rsidP="002F5FB1">
      <w:pPr>
        <w:pStyle w:val="Nadpis1"/>
        <w:numPr>
          <w:ilvl w:val="0"/>
          <w:numId w:val="15"/>
        </w:numPr>
      </w:pPr>
      <w:r w:rsidRPr="00DA3877">
        <w:t xml:space="preserve">Povinnosti </w:t>
      </w:r>
      <w:r w:rsidR="009E316E">
        <w:t>Objed</w:t>
      </w:r>
      <w:r w:rsidRPr="00DA3877">
        <w:t>natele</w:t>
      </w:r>
    </w:p>
    <w:p w14:paraId="783DA627" w14:textId="77777777" w:rsidR="00083292" w:rsidRDefault="003C424C" w:rsidP="002F5FB1">
      <w:pPr>
        <w:numPr>
          <w:ilvl w:val="1"/>
          <w:numId w:val="15"/>
        </w:numPr>
      </w:pPr>
      <w:r>
        <w:t xml:space="preserve">Objednatel je povinen </w:t>
      </w:r>
      <w:r w:rsidR="00083292">
        <w:t xml:space="preserve">předat </w:t>
      </w:r>
      <w:r w:rsidR="009E316E">
        <w:t>Zhoto</w:t>
      </w:r>
      <w:r w:rsidR="00083292">
        <w:t>viteli úplné technické podklady a požadavky související s provedením díla, a to nejpozději k datu uzavření smlouvy.</w:t>
      </w:r>
    </w:p>
    <w:p w14:paraId="701C0BC5" w14:textId="77777777" w:rsidR="00083292" w:rsidRPr="00083292" w:rsidRDefault="003C424C" w:rsidP="002F5FB1">
      <w:pPr>
        <w:numPr>
          <w:ilvl w:val="1"/>
          <w:numId w:val="15"/>
        </w:numPr>
      </w:pPr>
      <w:r>
        <w:t>O</w:t>
      </w:r>
      <w:r w:rsidR="00083292">
        <w:t>bjednatel se zavazuje, že zajistí v rámci prací v době nutného odpojení el. energie z veřejné sítě náhradní zdroj el. energie včetně obsluhy, připojení a zajištění dodávky el. energie na dobu potřebnou před opětovným připojením el. energie z veřejné sítě.</w:t>
      </w:r>
    </w:p>
    <w:p w14:paraId="7EFC6A17" w14:textId="77777777" w:rsidR="0073622B" w:rsidRPr="00DA3877" w:rsidRDefault="003C424C" w:rsidP="002F5FB1">
      <w:pPr>
        <w:pStyle w:val="Nadpis1"/>
        <w:numPr>
          <w:ilvl w:val="0"/>
          <w:numId w:val="15"/>
        </w:numPr>
      </w:pPr>
      <w:r w:rsidRPr="003C424C">
        <w:t>Podmínky provedení díla</w:t>
      </w:r>
    </w:p>
    <w:p w14:paraId="347EF95B" w14:textId="77777777" w:rsidR="00B17032" w:rsidRDefault="00B17032" w:rsidP="002F5FB1">
      <w:pPr>
        <w:numPr>
          <w:ilvl w:val="1"/>
          <w:numId w:val="15"/>
        </w:numPr>
      </w:pPr>
      <w:r w:rsidRPr="00870996">
        <w:t xml:space="preserve">Zhotovitel se zavazuje, že dílo provede svým jménem a na vlastní odpovědnost. Dílo bude prováděno za plného provozu areálu, přičemž tento provoz nesmí být nad míru nezbytně nutnou omezen. V případě provádění souběžných prací zhotovitelem díla, případně provádění dalších prací na staveništi jiným zhotovitelem, </w:t>
      </w:r>
      <w:r w:rsidRPr="00B17032">
        <w:t>bude koordinátor</w:t>
      </w:r>
      <w:r w:rsidRPr="00870996">
        <w:t xml:space="preserve"> postup všech zhotovitelů koordinovat. Koordinátor bude mít právo se všemi zhotoviteli koordinovat a upřesňovat jednotlivé harmonogramy prací tak, aby byly splněny termíny stavební připravenosti</w:t>
      </w:r>
      <w:r w:rsidR="00D23D88">
        <w:t xml:space="preserve">, </w:t>
      </w:r>
      <w:r w:rsidRPr="00870996">
        <w:t>usazení technologie,</w:t>
      </w:r>
      <w:r>
        <w:rPr>
          <w:rFonts w:cs="Arial"/>
          <w:sz w:val="20"/>
          <w:szCs w:val="20"/>
        </w:rPr>
        <w:t xml:space="preserve"> </w:t>
      </w:r>
      <w:r w:rsidRPr="00870996">
        <w:t>termíny</w:t>
      </w:r>
      <w:r>
        <w:rPr>
          <w:rFonts w:cs="Arial"/>
          <w:sz w:val="20"/>
          <w:szCs w:val="20"/>
        </w:rPr>
        <w:t xml:space="preserve"> </w:t>
      </w:r>
      <w:r w:rsidRPr="00870996">
        <w:t>dokončení díla.</w:t>
      </w:r>
    </w:p>
    <w:p w14:paraId="0630DB6C" w14:textId="77777777" w:rsidR="003C424C" w:rsidRPr="003C424C" w:rsidRDefault="003C424C" w:rsidP="002F5FB1">
      <w:pPr>
        <w:numPr>
          <w:ilvl w:val="1"/>
          <w:numId w:val="15"/>
        </w:numPr>
      </w:pPr>
      <w:r w:rsidRPr="003C424C">
        <w:t xml:space="preserve">Před zahájením prací bude </w:t>
      </w:r>
      <w:r w:rsidR="009E316E">
        <w:t>Zhoto</w:t>
      </w:r>
      <w:r w:rsidRPr="003C424C">
        <w:t xml:space="preserve">viteli předáno místo provádění </w:t>
      </w:r>
      <w:proofErr w:type="gramStart"/>
      <w:r w:rsidRPr="003C424C">
        <w:t>díla - pracoviště</w:t>
      </w:r>
      <w:proofErr w:type="gramEnd"/>
      <w:r w:rsidRPr="003C424C">
        <w:t xml:space="preserve">. O předání bude sepsán zápis do montážního deníku </w:t>
      </w:r>
      <w:r w:rsidR="009E316E">
        <w:t>Zhoto</w:t>
      </w:r>
      <w:r w:rsidRPr="003C424C">
        <w:t xml:space="preserve">vitele, ve kterém bude určeno, v jakém stavu a jakým způsobem bylo místo provádění díla předáno. </w:t>
      </w:r>
    </w:p>
    <w:p w14:paraId="1B5E7D07" w14:textId="77777777" w:rsidR="003C424C" w:rsidRPr="003C424C" w:rsidRDefault="003C424C" w:rsidP="002F5FB1">
      <w:pPr>
        <w:numPr>
          <w:ilvl w:val="1"/>
          <w:numId w:val="15"/>
        </w:numPr>
      </w:pPr>
      <w:r w:rsidRPr="003C424C">
        <w:t xml:space="preserve">Zhotovitel je povinen vést ode dne převzetí pracoviště montážní deník, do nějž se zapisují všechny skutečnosti rozhodné pro plnění dle této smlouvy. Tento deník je povinen </w:t>
      </w:r>
      <w:r w:rsidR="009E316E">
        <w:t>Zhoto</w:t>
      </w:r>
      <w:r w:rsidRPr="003C424C">
        <w:t xml:space="preserve">vitel umístit na místo přístupné </w:t>
      </w:r>
      <w:r w:rsidR="009E316E">
        <w:t>Objed</w:t>
      </w:r>
      <w:r w:rsidRPr="003C424C">
        <w:t xml:space="preserve">nateli a o tomto místě </w:t>
      </w:r>
      <w:r w:rsidR="009E316E">
        <w:t>Objed</w:t>
      </w:r>
      <w:r w:rsidRPr="003C424C">
        <w:t xml:space="preserve">natele prokazatelně uvědomit. Objednatel je povinen sledovat obsah deníku a k zápisům připojovat svá stanoviska. Povinnost vést deník </w:t>
      </w:r>
      <w:proofErr w:type="gramStart"/>
      <w:r w:rsidRPr="003C424C">
        <w:t>končí</w:t>
      </w:r>
      <w:proofErr w:type="gramEnd"/>
      <w:r w:rsidRPr="003C424C">
        <w:t xml:space="preserve"> </w:t>
      </w:r>
      <w:r w:rsidR="00F24466">
        <w:t>převzetím díla bez výhrad</w:t>
      </w:r>
      <w:r w:rsidRPr="003C424C">
        <w:t xml:space="preserve">. Nesouhlasí-li smluvní strana se stanoviskem druhé strany v deníku zapsaným, připojí své nesouhlasné vyjádření do deníku spolu s odůvodněním nejpozději do pěti pracovních dnů od zápisu, jinak se má za to, že se zápisem souhlasí. Pro tento účel je </w:t>
      </w:r>
      <w:r w:rsidR="009E316E">
        <w:t>Zhoto</w:t>
      </w:r>
      <w:r w:rsidRPr="003C424C">
        <w:t xml:space="preserve">vitel povinen při předání díla předat </w:t>
      </w:r>
      <w:r w:rsidR="009E316E">
        <w:t>Objed</w:t>
      </w:r>
      <w:r w:rsidRPr="003C424C">
        <w:t xml:space="preserve">nateli také kopii montážního deníku, jakožto dokumentaci k dílu. </w:t>
      </w:r>
    </w:p>
    <w:p w14:paraId="12EF3144" w14:textId="77777777" w:rsidR="003C424C" w:rsidRPr="003C424C" w:rsidRDefault="003C424C" w:rsidP="002F5FB1">
      <w:pPr>
        <w:numPr>
          <w:ilvl w:val="1"/>
          <w:numId w:val="15"/>
        </w:numPr>
      </w:pPr>
      <w:r w:rsidRPr="006F1AB9">
        <w:t xml:space="preserve">Při provádění díla musí být užity materiály, technologie a způsob provádění díla stanovený </w:t>
      </w:r>
      <w:r w:rsidR="0072676E" w:rsidRPr="002F5FB1">
        <w:t>v přílo</w:t>
      </w:r>
      <w:r w:rsidR="006F1AB9" w:rsidRPr="002F5FB1">
        <w:t>ze</w:t>
      </w:r>
      <w:r w:rsidR="0072676E" w:rsidRPr="002F5FB1">
        <w:t xml:space="preserve"> č. </w:t>
      </w:r>
      <w:r w:rsidR="0043493D">
        <w:t>2</w:t>
      </w:r>
      <w:r w:rsidRPr="006F1AB9">
        <w:t>. Změna</w:t>
      </w:r>
      <w:r w:rsidRPr="003C424C">
        <w:t xml:space="preserve"> materiálů a způsobu provedení díla může být provedena pouze na základě písemného souhlasu </w:t>
      </w:r>
      <w:r w:rsidR="009E316E">
        <w:t>Objed</w:t>
      </w:r>
      <w:r w:rsidRPr="003C424C">
        <w:t xml:space="preserve">natele, který bude </w:t>
      </w:r>
      <w:r w:rsidR="009E316E">
        <w:t>Zhoto</w:t>
      </w:r>
      <w:r w:rsidRPr="003C424C">
        <w:t>viteli doručen na základě jeho písemné žádosti, obsahující taxativní výčet materiálů či postupů, které mají být změněny oproti původní specifikaci, včetně návrhu nových materiálů či postupů a jejich cenový dopad.</w:t>
      </w:r>
    </w:p>
    <w:p w14:paraId="7D41A842" w14:textId="77777777" w:rsidR="003C424C" w:rsidRPr="003C424C" w:rsidRDefault="003C424C" w:rsidP="002F5FB1">
      <w:pPr>
        <w:numPr>
          <w:ilvl w:val="1"/>
          <w:numId w:val="15"/>
        </w:numPr>
      </w:pPr>
      <w:r w:rsidRPr="003C424C">
        <w:t xml:space="preserve">Pokud nastanou změny díla vyvolané </w:t>
      </w:r>
      <w:r w:rsidR="009E316E">
        <w:t>Objed</w:t>
      </w:r>
      <w:r w:rsidRPr="003C424C">
        <w:t xml:space="preserve">natelem, budou vícenáklady </w:t>
      </w:r>
      <w:r w:rsidR="009E316E">
        <w:t>Zhoto</w:t>
      </w:r>
      <w:r w:rsidRPr="003C424C">
        <w:t xml:space="preserve">vitelem uplatněny podle skutečně provedených prací předem písemně odsouhlasených </w:t>
      </w:r>
      <w:r w:rsidR="009E316E">
        <w:t>Objed</w:t>
      </w:r>
      <w:r w:rsidRPr="003C424C">
        <w:t>natelem</w:t>
      </w:r>
      <w:r w:rsidR="00DD4022">
        <w:t>.</w:t>
      </w:r>
    </w:p>
    <w:p w14:paraId="5AE0F2C5" w14:textId="77777777" w:rsidR="003C424C" w:rsidRDefault="003C424C" w:rsidP="002F5FB1">
      <w:pPr>
        <w:numPr>
          <w:ilvl w:val="1"/>
          <w:numId w:val="15"/>
        </w:numPr>
      </w:pPr>
      <w:r w:rsidRPr="003C424C">
        <w:t xml:space="preserve">Zhotovitel se zavazuje při provádění díla dodržovat předpisy bezpečnostní, protipožární, hygienické a předpisy o ochraně životního prostředí, provést dílo v souladu s projektovou dokumentací, platnými ČSN souvisejícími s předmětem díla. </w:t>
      </w:r>
    </w:p>
    <w:p w14:paraId="02CE6715" w14:textId="77777777" w:rsidR="002D6C26" w:rsidRPr="003C424C" w:rsidRDefault="002D6C26" w:rsidP="002F5FB1">
      <w:pPr>
        <w:numPr>
          <w:ilvl w:val="1"/>
          <w:numId w:val="15"/>
        </w:numPr>
      </w:pPr>
      <w:r w:rsidRPr="00B035D5">
        <w:t>Zhotovitel se zavazuje zachovávat mlčenlivost o skutečnostech, o nichž se dozvěděl v důsledku jeho vztahu k Objednateli založeného touto Smlouvou, tyto skutečnosti nevyužít pro sebe či pro jiného ani neumožnit jejich využití třetím osobám, nejde-li o řádné plnění této Smlouvy.</w:t>
      </w:r>
    </w:p>
    <w:p w14:paraId="4355393D" w14:textId="77777777" w:rsidR="007232D4" w:rsidRDefault="007232D4" w:rsidP="002F5FB1">
      <w:pPr>
        <w:pStyle w:val="Nadpis1"/>
        <w:numPr>
          <w:ilvl w:val="0"/>
          <w:numId w:val="15"/>
        </w:numPr>
      </w:pPr>
      <w:r w:rsidRPr="007232D4">
        <w:t>Předání a převzetí díla</w:t>
      </w:r>
    </w:p>
    <w:p w14:paraId="3781C43C" w14:textId="77777777" w:rsidR="007232D4" w:rsidRDefault="007232D4" w:rsidP="002F5FB1">
      <w:pPr>
        <w:numPr>
          <w:ilvl w:val="1"/>
          <w:numId w:val="15"/>
        </w:numPr>
      </w:pPr>
      <w:r>
        <w:t xml:space="preserve">Zhotovitel splní svou povinnost provést dílo jeho řádnou realizací bez vad a nedodělků a předáním díla </w:t>
      </w:r>
      <w:r w:rsidR="009E316E">
        <w:t>Objed</w:t>
      </w:r>
      <w:r>
        <w:t xml:space="preserve">nateli, který dílo převezme bez výhrad. Řádnou realizací se rozumí především jeho provedení v souladu s touto smlouvou, zadávací dokumentací, projektovou realizační dokumentací, platnými právními předpisy, technickými normami, a v souladu s předepsanými zkouškami, certifikáty, atesty a záručními listy, které se k dílu vztahují. </w:t>
      </w:r>
    </w:p>
    <w:p w14:paraId="085211EF" w14:textId="77777777" w:rsidR="007232D4" w:rsidRDefault="007232D4" w:rsidP="002F5FB1">
      <w:pPr>
        <w:numPr>
          <w:ilvl w:val="1"/>
          <w:numId w:val="15"/>
        </w:numPr>
      </w:pPr>
      <w:r>
        <w:t xml:space="preserve">Zhotovitel vyzve </w:t>
      </w:r>
      <w:r w:rsidR="009E316E">
        <w:t>Objed</w:t>
      </w:r>
      <w:r>
        <w:t xml:space="preserve">natele k převzetí </w:t>
      </w:r>
      <w:r w:rsidR="007C2528">
        <w:t xml:space="preserve">jednotlivých </w:t>
      </w:r>
      <w:r w:rsidR="001E43E9">
        <w:t xml:space="preserve">částí díla, která odpovídají </w:t>
      </w:r>
      <w:r w:rsidR="007C2528">
        <w:t>časový</w:t>
      </w:r>
      <w:r w:rsidR="001E43E9">
        <w:t>m</w:t>
      </w:r>
      <w:r w:rsidR="007C2528">
        <w:t xml:space="preserve"> etap</w:t>
      </w:r>
      <w:r w:rsidR="001E43E9">
        <w:t>ám</w:t>
      </w:r>
      <w:r w:rsidR="007C2528">
        <w:t xml:space="preserve"> uvedený</w:t>
      </w:r>
      <w:r w:rsidR="001E43E9">
        <w:t>m</w:t>
      </w:r>
      <w:r w:rsidR="007C2528">
        <w:t xml:space="preserve"> v Čl. 2. Odst. 2.1. Smlouvy</w:t>
      </w:r>
      <w:r>
        <w:t xml:space="preserve"> alespoň 3 dny předem.</w:t>
      </w:r>
      <w:r w:rsidR="007C2528">
        <w:t xml:space="preserve"> </w:t>
      </w:r>
      <w:r>
        <w:t xml:space="preserve"> </w:t>
      </w:r>
    </w:p>
    <w:p w14:paraId="4F86B306" w14:textId="77777777" w:rsidR="007232D4" w:rsidRDefault="007232D4" w:rsidP="002F5FB1">
      <w:pPr>
        <w:numPr>
          <w:ilvl w:val="1"/>
          <w:numId w:val="15"/>
        </w:numPr>
      </w:pPr>
      <w:r>
        <w:t xml:space="preserve">Dílo </w:t>
      </w:r>
      <w:r w:rsidR="009E316E">
        <w:t>Objed</w:t>
      </w:r>
      <w:r>
        <w:t xml:space="preserve">natel převezme i tehdy, když v protokolu o předání a převzetí budou uvedeny drobné vady a nedodělky, které samy o sobě nebo ve spojení s jinými nebrání plynulému a bezpečnému provozu (užívání) díla ani jeho užívání podstatným způsobem neomezují.  Tyto vady a nedodělky musí být uvedeny v zápisu o odevzdání a převzetí díla, který jsou smluvní strany povinny sepsat a stanovit lhůtu pro jejich odstranění. Neujednají-li smluvní strany jinak, je </w:t>
      </w:r>
      <w:r w:rsidR="009E316E">
        <w:t>Zhoto</w:t>
      </w:r>
      <w:r>
        <w:t>vitel povinen vady odstranit do 3 dnů ode dne konání přejímacího řízení.</w:t>
      </w:r>
      <w:r w:rsidR="00B93D03">
        <w:t xml:space="preserve"> O odstranění takovýchto vad a nedodělků bude stranami podepsán protokol o odstranění vad a nedodělků.</w:t>
      </w:r>
    </w:p>
    <w:p w14:paraId="7D8EC5AB" w14:textId="77777777" w:rsidR="007232D4" w:rsidRDefault="007232D4" w:rsidP="002F5FB1">
      <w:pPr>
        <w:numPr>
          <w:ilvl w:val="1"/>
          <w:numId w:val="15"/>
        </w:numPr>
      </w:pPr>
      <w:r w:rsidRPr="00DA771E">
        <w:t xml:space="preserve">Zhotovitel zajistí nezbytné doklady pro provedení přejímacího řízení a tyto </w:t>
      </w:r>
      <w:proofErr w:type="gramStart"/>
      <w:r w:rsidRPr="00DA771E">
        <w:t>předloží</w:t>
      </w:r>
      <w:proofErr w:type="gramEnd"/>
      <w:r w:rsidRPr="00DA771E">
        <w:t xml:space="preserve"> </w:t>
      </w:r>
      <w:r w:rsidR="009E316E" w:rsidRPr="00DA771E">
        <w:t>Objed</w:t>
      </w:r>
      <w:r w:rsidRPr="00DA771E">
        <w:t xml:space="preserve">nateli. Jedná se především o tyto doklady: </w:t>
      </w:r>
      <w:r w:rsidR="00B3253B" w:rsidRPr="00DA771E">
        <w:t xml:space="preserve">montážní deník, </w:t>
      </w:r>
      <w:r w:rsidRPr="00DA771E">
        <w:t xml:space="preserve">prohlášení o shodě a protokol o </w:t>
      </w:r>
      <w:r w:rsidR="00A65977" w:rsidRPr="00DA771E">
        <w:t>zkoušce</w:t>
      </w:r>
      <w:r w:rsidRPr="00DA771E">
        <w:t xml:space="preserve">, projektová dokumentace skutečného provedení, </w:t>
      </w:r>
      <w:r w:rsidR="00E861BD" w:rsidRPr="00DA771E">
        <w:t>dokumentaci k</w:t>
      </w:r>
      <w:r w:rsidR="00F40F2A" w:rsidRPr="00DA771E">
        <w:t xml:space="preserve"> technologii </w:t>
      </w:r>
      <w:r w:rsidR="00E861BD" w:rsidRPr="00DA771E">
        <w:t xml:space="preserve">a příslušenství, </w:t>
      </w:r>
      <w:r w:rsidRPr="00DA771E">
        <w:t>výchozí elektro revize</w:t>
      </w:r>
      <w:r w:rsidR="0040743B" w:rsidRPr="00DA771E">
        <w:t>,</w:t>
      </w:r>
      <w:r w:rsidR="0040743B">
        <w:t xml:space="preserve"> kompletní dokumentace a součinnost pro vydání kolaudačního souhlasu</w:t>
      </w:r>
      <w:r w:rsidR="006D43A8">
        <w:t>.</w:t>
      </w:r>
    </w:p>
    <w:p w14:paraId="69421ED0" w14:textId="77777777" w:rsidR="007232D4" w:rsidRDefault="007232D4" w:rsidP="002F5FB1">
      <w:pPr>
        <w:numPr>
          <w:ilvl w:val="1"/>
          <w:numId w:val="15"/>
        </w:numPr>
      </w:pPr>
      <w:r>
        <w:t>Součástí předávacího řízení bude písemný protokol o předání a převzetí díla podepsaný oběma smluvními stranami.</w:t>
      </w:r>
    </w:p>
    <w:p w14:paraId="28A50EC5" w14:textId="77777777" w:rsidR="007232D4" w:rsidRDefault="007232D4" w:rsidP="002F5FB1">
      <w:pPr>
        <w:numPr>
          <w:ilvl w:val="1"/>
          <w:numId w:val="15"/>
        </w:numPr>
      </w:pPr>
      <w:r>
        <w:t xml:space="preserve">Pokud </w:t>
      </w:r>
      <w:r w:rsidR="009E316E">
        <w:t>Objed</w:t>
      </w:r>
      <w:r>
        <w:t>natel odmítne dílo převzít, je povinen do protokol</w:t>
      </w:r>
      <w:r w:rsidR="005F78BF">
        <w:t>u</w:t>
      </w:r>
      <w:r>
        <w:t xml:space="preserve"> o předání a převzetí díla uvést důvody a zaznamenat vady a nedodělky díla a smluvní strany sjednají lhůtu pro jejich odstranění. Neujednají-li smluvní strany jinak, je </w:t>
      </w:r>
      <w:r w:rsidR="009E316E">
        <w:t>Zhoto</w:t>
      </w:r>
      <w:r>
        <w:t>vitel povinen vady odstranit do 7 dnů ode dne konání přejímacího řízení.</w:t>
      </w:r>
    </w:p>
    <w:p w14:paraId="5F34630C" w14:textId="77777777" w:rsidR="007232D4" w:rsidRPr="007232D4" w:rsidRDefault="007232D4" w:rsidP="002F5FB1">
      <w:pPr>
        <w:numPr>
          <w:ilvl w:val="1"/>
          <w:numId w:val="15"/>
        </w:numPr>
      </w:pPr>
      <w:r>
        <w:t xml:space="preserve">V případě prodlení </w:t>
      </w:r>
      <w:r w:rsidR="009E316E">
        <w:t>Zhoto</w:t>
      </w:r>
      <w:r>
        <w:t xml:space="preserve">vitele s odstraňováním vytčených vad je </w:t>
      </w:r>
      <w:r w:rsidR="009E316E">
        <w:t>Objed</w:t>
      </w:r>
      <w:r>
        <w:t xml:space="preserve">natel oprávněn opravit tyto vady sám nebo prostřednictvím třetí osoby. V těchto případech se </w:t>
      </w:r>
      <w:r w:rsidR="009E316E">
        <w:t>Zhoto</w:t>
      </w:r>
      <w:r>
        <w:t xml:space="preserve">vitel zavazuje uhradit </w:t>
      </w:r>
      <w:r w:rsidR="009E316E">
        <w:t>Objed</w:t>
      </w:r>
      <w:r>
        <w:t>nateli veškeré náklady, které mu vznikly při odstranění vad svépomocí nebo prostřednictvím třetích osob, a to nejpozději do 7 dnů ode dne doručení výzvy k úhradě nákladů.</w:t>
      </w:r>
    </w:p>
    <w:p w14:paraId="77C8A823" w14:textId="77777777" w:rsidR="007232D4" w:rsidRDefault="007232D4" w:rsidP="002F5FB1">
      <w:pPr>
        <w:pStyle w:val="Nadpis1"/>
        <w:numPr>
          <w:ilvl w:val="0"/>
          <w:numId w:val="15"/>
        </w:numPr>
      </w:pPr>
      <w:r w:rsidRPr="007232D4">
        <w:t xml:space="preserve">Záruční </w:t>
      </w:r>
      <w:proofErr w:type="gramStart"/>
      <w:r w:rsidRPr="007232D4">
        <w:t>doba - odpovědnost</w:t>
      </w:r>
      <w:proofErr w:type="gramEnd"/>
      <w:r w:rsidRPr="007232D4">
        <w:t xml:space="preserve"> za vady</w:t>
      </w:r>
    </w:p>
    <w:p w14:paraId="67E72C51" w14:textId="77777777" w:rsidR="007232D4" w:rsidRDefault="007232D4" w:rsidP="002F5FB1">
      <w:pPr>
        <w:numPr>
          <w:ilvl w:val="1"/>
          <w:numId w:val="15"/>
        </w:numPr>
      </w:pPr>
      <w:r>
        <w:t xml:space="preserve">Zhotovitel tímto poskytuje </w:t>
      </w:r>
      <w:r w:rsidR="009E316E">
        <w:t>Objed</w:t>
      </w:r>
      <w:r>
        <w:t xml:space="preserve">nateli záruku na provedené dílo po záruční </w:t>
      </w:r>
      <w:r w:rsidRPr="00870996">
        <w:t xml:space="preserve">dobu v délce </w:t>
      </w:r>
      <w:r w:rsidR="002D71DD">
        <w:rPr>
          <w:b/>
        </w:rPr>
        <w:t>60</w:t>
      </w:r>
      <w:r w:rsidR="002D71DD" w:rsidRPr="00870996">
        <w:rPr>
          <w:b/>
        </w:rPr>
        <w:t xml:space="preserve"> </w:t>
      </w:r>
      <w:r w:rsidRPr="00870996">
        <w:rPr>
          <w:b/>
        </w:rPr>
        <w:t>měsíců</w:t>
      </w:r>
      <w:r w:rsidRPr="00870996">
        <w:t xml:space="preserve">, která počíná běžet </w:t>
      </w:r>
      <w:r w:rsidR="00C25B73">
        <w:t xml:space="preserve">a </w:t>
      </w:r>
      <w:r w:rsidRPr="00870996">
        <w:t>dne</w:t>
      </w:r>
      <w:r w:rsidR="00C25B73">
        <w:t>m</w:t>
      </w:r>
      <w:r w:rsidRPr="00870996">
        <w:t xml:space="preserve"> předání a převzetí </w:t>
      </w:r>
      <w:r w:rsidR="00C25B73">
        <w:t xml:space="preserve">kompletního </w:t>
      </w:r>
      <w:r w:rsidRPr="00870996">
        <w:t>díla. Záruka se vztahuj</w:t>
      </w:r>
      <w:r>
        <w:t xml:space="preserve">e na celé dílo specifikované v této smlouvě, avšak pouze za předpokladu, že dílo bude provozované za podmínek stanovených výrobci jednotlivých komponentů. </w:t>
      </w:r>
    </w:p>
    <w:p w14:paraId="2A9C04F5" w14:textId="77777777" w:rsidR="007232D4" w:rsidRDefault="007232D4" w:rsidP="002F5FB1">
      <w:pPr>
        <w:numPr>
          <w:ilvl w:val="1"/>
          <w:numId w:val="15"/>
        </w:numPr>
      </w:pPr>
      <w:r>
        <w:t xml:space="preserve">Pokud v rámci provádění díla dojde k opravě, výměně, úpravě či aktualizaci vybavení díla nebo některé jeho části, záruční doba počíná běžet vždy znovu ode dne předání takového vybavení nebo některé jeho části </w:t>
      </w:r>
      <w:r w:rsidR="009E316E">
        <w:t>Objed</w:t>
      </w:r>
      <w:r>
        <w:t xml:space="preserve">nateli. </w:t>
      </w:r>
    </w:p>
    <w:p w14:paraId="3E76E333" w14:textId="77777777" w:rsidR="00B93D03" w:rsidRDefault="007232D4" w:rsidP="002F5FB1">
      <w:pPr>
        <w:numPr>
          <w:ilvl w:val="1"/>
          <w:numId w:val="15"/>
        </w:numPr>
      </w:pPr>
      <w:r>
        <w:t xml:space="preserve">Reklamace uplatňuje </w:t>
      </w:r>
      <w:r w:rsidR="009E316E">
        <w:t>Objed</w:t>
      </w:r>
      <w:r>
        <w:t xml:space="preserve">natel písemně nebo emailem a bez zbytečných odkladů poté, kdy vadu zjistí. Zhotovitel neodpovídá za vady vzniklé v důsledku nesprávné manipulace s dodávaným zařízením, pokud byl </w:t>
      </w:r>
      <w:r w:rsidR="009E316E">
        <w:t>Objed</w:t>
      </w:r>
      <w:r>
        <w:t xml:space="preserve">natel seznámen s pravidly správné manipulace. Zhotovitel je povinen zahájit práce na odstranění reklamované vady bez zbytečného odkladu po jejím oznámení, a to v termínu určeném </w:t>
      </w:r>
      <w:r w:rsidR="009E316E">
        <w:t>Objed</w:t>
      </w:r>
      <w:r>
        <w:t xml:space="preserve">natelem, nebude-li smluvními stranami sjednáno jinak. Pokud se smluvní strany nedohodnou jinak, musí být vady odstraněny do 30 dnů ode dne jejich oznámení </w:t>
      </w:r>
      <w:r w:rsidR="009E316E">
        <w:t>Zhoto</w:t>
      </w:r>
      <w:r>
        <w:t>viteli.</w:t>
      </w:r>
      <w:r w:rsidR="00B93D03" w:rsidRPr="00B93D03">
        <w:t xml:space="preserve"> </w:t>
      </w:r>
      <w:r w:rsidR="00B93D03" w:rsidRPr="00B93D03">
        <w:rPr>
          <w:rFonts w:cs="Arial"/>
        </w:rPr>
        <w:t xml:space="preserve">Aby v budoucnu nemohlo dojít k nedorozumění mezi objednatelem a zhotovitelem, tak obě strany si sjednávají následující: dnem </w:t>
      </w:r>
      <w:r w:rsidR="00B93D03">
        <w:rPr>
          <w:rFonts w:cs="Arial"/>
        </w:rPr>
        <w:t>zahájení prací</w:t>
      </w:r>
      <w:r w:rsidR="00B93D03" w:rsidRPr="00B93D03">
        <w:rPr>
          <w:rFonts w:cs="Arial"/>
        </w:rPr>
        <w:t xml:space="preserve"> zhotovitele na odstraňování </w:t>
      </w:r>
      <w:r w:rsidR="0035262F">
        <w:rPr>
          <w:rFonts w:cs="Arial"/>
        </w:rPr>
        <w:t xml:space="preserve">reklamované vady </w:t>
      </w:r>
      <w:r w:rsidR="00B93D03" w:rsidRPr="00B93D03">
        <w:rPr>
          <w:rFonts w:cs="Arial"/>
        </w:rPr>
        <w:t xml:space="preserve">není den přijetí reklamace zhotovitelem, ani provedení místního šetření či prohlídky v místě reklamace, ale jen a pouze nástup pracovníků, kteří budou provádět konkrétní práce v místě výskytu vady za účelem odstranění vady.  </w:t>
      </w:r>
    </w:p>
    <w:p w14:paraId="71F6FE35" w14:textId="77777777" w:rsidR="007232D4" w:rsidRDefault="007232D4" w:rsidP="002F5FB1">
      <w:pPr>
        <w:numPr>
          <w:ilvl w:val="1"/>
          <w:numId w:val="15"/>
        </w:numPr>
      </w:pPr>
      <w:r>
        <w:t xml:space="preserve">V případě, že dílo bude vykazovat takové vady funkčnosti, které zásadním způsobem omezují, komplikují či znemožňují užívání díla, je </w:t>
      </w:r>
      <w:r w:rsidR="009E316E">
        <w:t>Zhoto</w:t>
      </w:r>
      <w:r>
        <w:t xml:space="preserve">vitel povinen vady odstranit bez zbytečného odkladu, nejpozději však do 3 dnů od oznámení vady. V případě, že se jedná o zásadní vady díla ve smyslu tohoto ustanovení, je </w:t>
      </w:r>
      <w:r w:rsidR="009E316E">
        <w:t>Objed</w:t>
      </w:r>
      <w:r>
        <w:t xml:space="preserve">natel povinen tuto skutečnost uvést při oznámení vad díla </w:t>
      </w:r>
      <w:r w:rsidR="009E316E">
        <w:t>Zhoto</w:t>
      </w:r>
      <w:r>
        <w:t xml:space="preserve">viteli. </w:t>
      </w:r>
    </w:p>
    <w:p w14:paraId="2B831990" w14:textId="77777777" w:rsidR="007232D4" w:rsidRPr="007232D4" w:rsidRDefault="007232D4" w:rsidP="002F5FB1">
      <w:pPr>
        <w:numPr>
          <w:ilvl w:val="1"/>
          <w:numId w:val="15"/>
        </w:numPr>
      </w:pPr>
      <w:r>
        <w:t xml:space="preserve">V případě, že </w:t>
      </w:r>
      <w:r w:rsidR="009E316E">
        <w:t>Zhoto</w:t>
      </w:r>
      <w:r>
        <w:t xml:space="preserve">vitel neprovede odstranění vady podle tohoto článku, popř. nenastoupí k odstranění vady v dohodnutém termínu, je </w:t>
      </w:r>
      <w:r w:rsidR="009E316E">
        <w:t>Objed</w:t>
      </w:r>
      <w:r>
        <w:t xml:space="preserve">natel oprávněn vadu odstranit sám, nebo zadat odstranění vady třetí osobě, a to na náklady </w:t>
      </w:r>
      <w:r w:rsidR="009E316E">
        <w:t>Zhoto</w:t>
      </w:r>
      <w:r>
        <w:t xml:space="preserve">vitele, aniž by tím byla dotčena záruka poskytnutá </w:t>
      </w:r>
      <w:r w:rsidR="009E316E">
        <w:t>Zhoto</w:t>
      </w:r>
      <w:r>
        <w:t>vitelem.</w:t>
      </w:r>
    </w:p>
    <w:p w14:paraId="5F7868C6" w14:textId="77777777" w:rsidR="007232D4" w:rsidRDefault="007232D4" w:rsidP="002F5FB1">
      <w:pPr>
        <w:pStyle w:val="Nadpis1"/>
        <w:numPr>
          <w:ilvl w:val="0"/>
          <w:numId w:val="15"/>
        </w:numPr>
      </w:pPr>
      <w:r w:rsidRPr="007232D4">
        <w:t>Přerušení prací, změna smlouvy</w:t>
      </w:r>
    </w:p>
    <w:p w14:paraId="29586E5D" w14:textId="77777777" w:rsidR="007232D4" w:rsidRDefault="007232D4" w:rsidP="002F5FB1">
      <w:pPr>
        <w:numPr>
          <w:ilvl w:val="1"/>
          <w:numId w:val="15"/>
        </w:numPr>
      </w:pPr>
      <w:r>
        <w:t xml:space="preserve">Budou-li práce přerušeny z důvodu na straně </w:t>
      </w:r>
      <w:r w:rsidR="009E316E">
        <w:t>Objed</w:t>
      </w:r>
      <w:r>
        <w:t xml:space="preserve">natele na déle než </w:t>
      </w:r>
      <w:r w:rsidR="008373B3">
        <w:t>3</w:t>
      </w:r>
      <w:r>
        <w:t xml:space="preserve"> měsíc</w:t>
      </w:r>
      <w:r w:rsidR="008373B3">
        <w:t>e</w:t>
      </w:r>
      <w:r>
        <w:t xml:space="preserve">, je </w:t>
      </w:r>
      <w:r w:rsidR="009E316E">
        <w:t>Objed</w:t>
      </w:r>
      <w:r>
        <w:t>natel povinen převzít rozpracované dílo a zaplatit v poměru dle skutečně provedených prací a vynaloženého materiálu na toto rozpracované dílo. Faktura – daňový doklad bude vystaven do 15 dnů ode dne uskutečnění zdanitelného plnění, který je den</w:t>
      </w:r>
      <w:r w:rsidR="00D84C80">
        <w:t xml:space="preserve"> převzetí rozpracovaného díla</w:t>
      </w:r>
      <w:r>
        <w:t>.</w:t>
      </w:r>
    </w:p>
    <w:p w14:paraId="408EB7FB" w14:textId="77777777" w:rsidR="007232D4" w:rsidRDefault="007232D4" w:rsidP="002F5FB1">
      <w:pPr>
        <w:numPr>
          <w:ilvl w:val="1"/>
          <w:numId w:val="15"/>
        </w:numPr>
      </w:pPr>
      <w:r>
        <w:t xml:space="preserve">Každá podstatná změna uplatněná </w:t>
      </w:r>
      <w:r w:rsidR="009E316E">
        <w:t>Objed</w:t>
      </w:r>
      <w:r>
        <w:t xml:space="preserve">natelem v průběhu realizace díla bude předmětem samostatného projednání ve formě písemného dodatku k této smlouvě. V takových případech může </w:t>
      </w:r>
      <w:r w:rsidR="009E316E">
        <w:t>Zhoto</w:t>
      </w:r>
      <w:r>
        <w:t xml:space="preserve">vitel požadovat úpravu smluvních podmínek, zejména dodací lhůty a ceny, stejně tak může </w:t>
      </w:r>
      <w:r w:rsidR="009E316E">
        <w:t>Zhoto</w:t>
      </w:r>
      <w:r>
        <w:t>vitel postupovat i v případě zjištění nových skutečností, o kterých při uzavírání smlouvy nevěděl nebo nemohl vědět, a které mohou podstatně ztížit nebo znemožnit plnění této smlouvy.</w:t>
      </w:r>
    </w:p>
    <w:p w14:paraId="3E34FBFD" w14:textId="77777777" w:rsidR="007232D4" w:rsidRPr="002636E4" w:rsidRDefault="007232D4" w:rsidP="002F5FB1">
      <w:pPr>
        <w:pStyle w:val="Nadpis1"/>
        <w:numPr>
          <w:ilvl w:val="0"/>
          <w:numId w:val="15"/>
        </w:numPr>
      </w:pPr>
      <w:r w:rsidRPr="007232D4">
        <w:t>Bezpečnost a ochrana zdraví při práci a požární ochrana</w:t>
      </w:r>
    </w:p>
    <w:p w14:paraId="11B3F0A8" w14:textId="77777777" w:rsidR="00A434BB" w:rsidRDefault="007232D4" w:rsidP="002F5FB1">
      <w:pPr>
        <w:numPr>
          <w:ilvl w:val="1"/>
          <w:numId w:val="15"/>
        </w:numPr>
      </w:pPr>
      <w:r w:rsidRPr="007232D4">
        <w:t xml:space="preserve">Zhotovitel se zavazuje dodržovat zásady a předpisy BOZP a PO ve smyslu </w:t>
      </w:r>
      <w:r w:rsidR="00656626">
        <w:t>zákona č. 309/2006 Sb.</w:t>
      </w:r>
      <w:r w:rsidRPr="007232D4">
        <w:t xml:space="preserve"> při pracích, které vykonává na základě této smlouvy.</w:t>
      </w:r>
    </w:p>
    <w:p w14:paraId="3F24050B" w14:textId="77777777" w:rsidR="007232D4" w:rsidRDefault="007232D4" w:rsidP="002F5FB1">
      <w:pPr>
        <w:pStyle w:val="Nadpis1"/>
        <w:numPr>
          <w:ilvl w:val="0"/>
          <w:numId w:val="15"/>
        </w:numPr>
      </w:pPr>
      <w:r>
        <w:t>Sankce</w:t>
      </w:r>
    </w:p>
    <w:p w14:paraId="63E250AF" w14:textId="77777777" w:rsidR="002F5FB1" w:rsidRDefault="007232D4" w:rsidP="002F5FB1">
      <w:pPr>
        <w:numPr>
          <w:ilvl w:val="1"/>
          <w:numId w:val="15"/>
        </w:numPr>
      </w:pPr>
      <w:r>
        <w:t xml:space="preserve">Je-li </w:t>
      </w:r>
      <w:r w:rsidR="009E316E">
        <w:t>Zhoto</w:t>
      </w:r>
      <w:r>
        <w:t xml:space="preserve">vitel v prodlení s </w:t>
      </w:r>
      <w:r w:rsidR="002F5FB1">
        <w:t xml:space="preserve">dokončením </w:t>
      </w:r>
      <w:r w:rsidR="00EC028C">
        <w:t>díla</w:t>
      </w:r>
      <w:r w:rsidR="008373B3">
        <w:t xml:space="preserve"> </w:t>
      </w:r>
      <w:r w:rsidR="000D070C">
        <w:t>v termín</w:t>
      </w:r>
      <w:r w:rsidR="002F5FB1">
        <w:t>u</w:t>
      </w:r>
      <w:r w:rsidR="000D070C">
        <w:t xml:space="preserve"> </w:t>
      </w:r>
      <w:r w:rsidR="00EC028C">
        <w:t>uveden</w:t>
      </w:r>
      <w:r w:rsidR="002F5FB1">
        <w:t>ém</w:t>
      </w:r>
      <w:r w:rsidR="00EC028C">
        <w:t xml:space="preserve"> v čl. 2</w:t>
      </w:r>
      <w:r w:rsidR="00E9008F">
        <w:t xml:space="preserve"> odst. 2.1 písm. </w:t>
      </w:r>
      <w:r w:rsidR="00306114">
        <w:t>d</w:t>
      </w:r>
      <w:r w:rsidR="003D385B">
        <w:t xml:space="preserve">. </w:t>
      </w:r>
      <w:r>
        <w:t xml:space="preserve">této smlouvy, je </w:t>
      </w:r>
      <w:r w:rsidR="009E316E">
        <w:t>Zhoto</w:t>
      </w:r>
      <w:r>
        <w:t xml:space="preserve">vitel povinen uhradit </w:t>
      </w:r>
      <w:r w:rsidR="009E316E">
        <w:t>Objed</w:t>
      </w:r>
      <w:r>
        <w:t xml:space="preserve">nateli smluvní pokutu ve výši </w:t>
      </w:r>
      <w:r w:rsidR="001F4F9D">
        <w:t>0,</w:t>
      </w:r>
      <w:r w:rsidR="002F5FB1">
        <w:t xml:space="preserve">2 </w:t>
      </w:r>
      <w:r>
        <w:t>% z</w:t>
      </w:r>
      <w:r w:rsidR="0035262F">
        <w:t xml:space="preserve"> celkové </w:t>
      </w:r>
      <w:r>
        <w:t xml:space="preserve">ceny díla (podle čl. </w:t>
      </w:r>
      <w:r w:rsidR="00EC028C">
        <w:t>3</w:t>
      </w:r>
      <w:r>
        <w:t xml:space="preserve"> odst.</w:t>
      </w:r>
      <w:r w:rsidR="0069624D">
        <w:t xml:space="preserve"> </w:t>
      </w:r>
      <w:r w:rsidR="00EC028C">
        <w:t>3.</w:t>
      </w:r>
      <w:r>
        <w:t>1</w:t>
      </w:r>
      <w:r w:rsidR="0069624D">
        <w:t xml:space="preserve"> </w:t>
      </w:r>
      <w:r>
        <w:t>této smlouvy – v částce bez DPH) za každý den prodlení.</w:t>
      </w:r>
    </w:p>
    <w:p w14:paraId="7C3E33AB" w14:textId="77777777" w:rsidR="007232D4" w:rsidRDefault="007232D4" w:rsidP="002F5FB1">
      <w:pPr>
        <w:numPr>
          <w:ilvl w:val="1"/>
          <w:numId w:val="15"/>
        </w:numPr>
      </w:pPr>
      <w:r>
        <w:t xml:space="preserve">Je-li </w:t>
      </w:r>
      <w:r w:rsidR="009E316E">
        <w:t>Zhoto</w:t>
      </w:r>
      <w:r>
        <w:t xml:space="preserve">vitel v prodlení s odstraněním vad (včetně záručních) a nedodělků díla ve lhůtách stanovených </w:t>
      </w:r>
      <w:r w:rsidR="009E316E">
        <w:t>Objed</w:t>
      </w:r>
      <w:r>
        <w:t xml:space="preserve">natelem podle této smlouvy je </w:t>
      </w:r>
      <w:r w:rsidR="009E316E">
        <w:t>Zhoto</w:t>
      </w:r>
      <w:r>
        <w:t xml:space="preserve">vitel povinen zaplatit </w:t>
      </w:r>
      <w:r w:rsidR="009E316E">
        <w:t>Objed</w:t>
      </w:r>
      <w:r>
        <w:t>nateli smluvní pokutu ve výši 0,</w:t>
      </w:r>
      <w:r w:rsidR="00824C81">
        <w:t>1</w:t>
      </w:r>
      <w:r w:rsidR="003D385B">
        <w:t xml:space="preserve"> </w:t>
      </w:r>
      <w:r>
        <w:t>% z</w:t>
      </w:r>
      <w:r w:rsidR="0035262F">
        <w:t xml:space="preserve"> celkové </w:t>
      </w:r>
      <w:r>
        <w:t>ceny díla (</w:t>
      </w:r>
      <w:r w:rsidR="0069624D">
        <w:t>podle čl. 3 odst. 3.1</w:t>
      </w:r>
      <w:r w:rsidR="000D070C">
        <w:t xml:space="preserve"> </w:t>
      </w:r>
      <w:r w:rsidR="0069624D">
        <w:t xml:space="preserve">této smlouvy – </w:t>
      </w:r>
      <w:r>
        <w:t>v částce bez DPH) za každý den prodlení.</w:t>
      </w:r>
    </w:p>
    <w:p w14:paraId="79512F1D" w14:textId="77777777" w:rsidR="007232D4" w:rsidRDefault="007232D4" w:rsidP="002F5FB1">
      <w:pPr>
        <w:numPr>
          <w:ilvl w:val="1"/>
          <w:numId w:val="15"/>
        </w:numPr>
      </w:pPr>
      <w:r>
        <w:t xml:space="preserve">V případě, že </w:t>
      </w:r>
      <w:r w:rsidR="009E316E">
        <w:t>Objed</w:t>
      </w:r>
      <w:r>
        <w:t xml:space="preserve">natel nezaplatí fakturu v termínu splatnosti, uhradí </w:t>
      </w:r>
      <w:r w:rsidR="009E316E">
        <w:t>Zhoto</w:t>
      </w:r>
      <w:r>
        <w:t>viteli úrok z prodlení ve výši 0,05</w:t>
      </w:r>
      <w:r w:rsidR="003D385B">
        <w:t xml:space="preserve"> </w:t>
      </w:r>
      <w:r>
        <w:t xml:space="preserve">% z </w:t>
      </w:r>
      <w:r w:rsidR="0035262F">
        <w:t>dlužné částky</w:t>
      </w:r>
      <w:r>
        <w:t xml:space="preserve"> (</w:t>
      </w:r>
      <w:r w:rsidR="0069624D">
        <w:t>podle čl. 3 odst. 3.1</w:t>
      </w:r>
      <w:r w:rsidR="000D070C">
        <w:t xml:space="preserve"> </w:t>
      </w:r>
      <w:r w:rsidR="0069624D">
        <w:t xml:space="preserve">této smlouvy – </w:t>
      </w:r>
      <w:r>
        <w:t>v částce bez DPH) za každý den prodlení.</w:t>
      </w:r>
    </w:p>
    <w:p w14:paraId="3A895F73" w14:textId="77777777" w:rsidR="009F7D4A" w:rsidRDefault="0035262F" w:rsidP="002F5FB1">
      <w:pPr>
        <w:numPr>
          <w:ilvl w:val="1"/>
          <w:numId w:val="15"/>
        </w:numPr>
        <w:rPr>
          <w:rFonts w:cs="Arial"/>
        </w:rPr>
      </w:pPr>
      <w:r w:rsidRPr="0035262F">
        <w:rPr>
          <w:rFonts w:cs="Arial"/>
        </w:rPr>
        <w:t xml:space="preserve">V případě nedodržení stanoveného termínu zahájení prací zhotovitele na odstraňování reklamované vady v záruční době je objednatel oprávněn účtovat zhotoviteli smluvní pokutu ve výši </w:t>
      </w:r>
      <w:r w:rsidRPr="0035262F">
        <w:t>0,</w:t>
      </w:r>
      <w:r w:rsidR="003D385B">
        <w:t xml:space="preserve">05 </w:t>
      </w:r>
      <w:r w:rsidRPr="0035262F">
        <w:t>% z celkové ceny díla (podle čl. 3 odst. 3.1 této smlouvy – v částce bez DPH) za každý den prodlení</w:t>
      </w:r>
      <w:r w:rsidRPr="0035262F">
        <w:rPr>
          <w:rFonts w:cs="Arial"/>
        </w:rPr>
        <w:t>.</w:t>
      </w:r>
    </w:p>
    <w:p w14:paraId="431F989E" w14:textId="77777777" w:rsidR="0035262F" w:rsidRPr="00120DBB" w:rsidRDefault="009F7D4A" w:rsidP="002F5FB1">
      <w:pPr>
        <w:pStyle w:val="Odstavecseseznamem"/>
        <w:numPr>
          <w:ilvl w:val="1"/>
          <w:numId w:val="15"/>
        </w:numPr>
        <w:spacing w:before="60" w:after="200" w:line="300" w:lineRule="exact"/>
        <w:rPr>
          <w:rFonts w:cs="Arial"/>
        </w:rPr>
      </w:pPr>
      <w:r>
        <w:rPr>
          <w:rFonts w:cs="Arial"/>
        </w:rPr>
        <w:t>V</w:t>
      </w:r>
      <w:r w:rsidRPr="00263A38">
        <w:rPr>
          <w:rFonts w:cs="Arial"/>
        </w:rPr>
        <w:t> případě porušení povinností</w:t>
      </w:r>
      <w:r>
        <w:rPr>
          <w:rFonts w:cs="Arial"/>
        </w:rPr>
        <w:t xml:space="preserve"> Zhotovitele </w:t>
      </w:r>
      <w:r w:rsidRPr="00263A38">
        <w:rPr>
          <w:rFonts w:cs="Arial"/>
        </w:rPr>
        <w:t xml:space="preserve">dle </w:t>
      </w:r>
      <w:r>
        <w:rPr>
          <w:rFonts w:cs="Arial"/>
        </w:rPr>
        <w:t>Č</w:t>
      </w:r>
      <w:r w:rsidRPr="00263A38">
        <w:rPr>
          <w:rFonts w:cs="Arial"/>
        </w:rPr>
        <w:t xml:space="preserve">l. </w:t>
      </w:r>
      <w:r>
        <w:rPr>
          <w:rFonts w:cs="Arial"/>
        </w:rPr>
        <w:t>8. Odst. 8.8.</w:t>
      </w:r>
      <w:r w:rsidRPr="00263A38">
        <w:rPr>
          <w:rFonts w:cs="Arial"/>
        </w:rPr>
        <w:t xml:space="preserve"> této Smlouvy</w:t>
      </w:r>
      <w:r>
        <w:rPr>
          <w:rFonts w:cs="Arial"/>
        </w:rPr>
        <w:t xml:space="preserve"> je Zhotovitel povinen zaplatit Objednateli smluvní pokutu ve výši </w:t>
      </w:r>
      <w:proofErr w:type="gramStart"/>
      <w:r>
        <w:rPr>
          <w:rFonts w:cs="Arial"/>
        </w:rPr>
        <w:t>100.000,-</w:t>
      </w:r>
      <w:proofErr w:type="gramEnd"/>
      <w:r>
        <w:rPr>
          <w:rFonts w:cs="Arial"/>
        </w:rPr>
        <w:t xml:space="preserve"> Kč v částce bez DPH) za každé takové porušení.</w:t>
      </w:r>
    </w:p>
    <w:p w14:paraId="2E2EB712" w14:textId="77777777" w:rsidR="007232D4" w:rsidRPr="007232D4" w:rsidRDefault="007232D4" w:rsidP="002F5FB1">
      <w:pPr>
        <w:numPr>
          <w:ilvl w:val="1"/>
          <w:numId w:val="15"/>
        </w:numPr>
      </w:pPr>
      <w:r>
        <w:t xml:space="preserve">Ujednáním o smluvní pokutě není dotčeno právo </w:t>
      </w:r>
      <w:r w:rsidR="009E316E">
        <w:t>Objed</w:t>
      </w:r>
      <w:r>
        <w:t>natele na náhradu škody.</w:t>
      </w:r>
    </w:p>
    <w:p w14:paraId="513206EE" w14:textId="77777777" w:rsidR="0073622B" w:rsidRPr="00DA3877" w:rsidRDefault="0073622B" w:rsidP="002F5FB1">
      <w:pPr>
        <w:pStyle w:val="Nadpis1"/>
        <w:numPr>
          <w:ilvl w:val="0"/>
          <w:numId w:val="15"/>
        </w:numPr>
      </w:pPr>
      <w:r w:rsidRPr="008C4BFB">
        <w:t>Závěrečná ustanovení</w:t>
      </w:r>
    </w:p>
    <w:p w14:paraId="0740A6B1" w14:textId="77777777" w:rsidR="0073622B" w:rsidRDefault="0073622B" w:rsidP="002F5FB1">
      <w:pPr>
        <w:numPr>
          <w:ilvl w:val="1"/>
          <w:numId w:val="15"/>
        </w:numPr>
      </w:pPr>
      <w:r w:rsidRPr="00DA3877">
        <w:t xml:space="preserve">Otázky v této smlouvě neupravené se řídí </w:t>
      </w:r>
      <w:r>
        <w:t>O</w:t>
      </w:r>
      <w:r w:rsidRPr="00D93292">
        <w:t>bčanským zákoníkem § 2586 a násl.</w:t>
      </w:r>
      <w:r w:rsidRPr="00DA3877">
        <w:t xml:space="preserve"> </w:t>
      </w:r>
    </w:p>
    <w:p w14:paraId="564779B0" w14:textId="77777777" w:rsidR="001E395D" w:rsidRPr="00591F51" w:rsidRDefault="001E395D" w:rsidP="002F5FB1">
      <w:pPr>
        <w:numPr>
          <w:ilvl w:val="1"/>
          <w:numId w:val="15"/>
        </w:numPr>
        <w:suppressAutoHyphens/>
        <w:rPr>
          <w:rFonts w:cs="Arial"/>
        </w:rPr>
      </w:pPr>
      <w:r w:rsidRPr="00AE2CA4">
        <w:rPr>
          <w:rFonts w:cs="Arial"/>
        </w:rPr>
        <w:t>Vztahy vyplývající z této smlouvy se řídí výhradně českým právem.</w:t>
      </w:r>
    </w:p>
    <w:p w14:paraId="0F144748" w14:textId="77777777" w:rsidR="001F4F9D" w:rsidRPr="001F4F9D" w:rsidRDefault="00A04477" w:rsidP="002F5FB1">
      <w:pPr>
        <w:numPr>
          <w:ilvl w:val="1"/>
          <w:numId w:val="15"/>
        </w:numPr>
        <w:suppressAutoHyphens/>
        <w:rPr>
          <w:rFonts w:cs="Arial"/>
        </w:rPr>
      </w:pPr>
      <w:r w:rsidRPr="00AE2CA4">
        <w:rPr>
          <w:rFonts w:cs="Arial"/>
        </w:rPr>
        <w:t>Strany vylučují aplikaci následujících ustanovení občanského zákoníku na tuto smlouvu: § 557, § 1757 odst. 2, §1764 až 1766, §1793 až 1796, § 1799 a § 1800, § 1805 odst. 2.</w:t>
      </w:r>
    </w:p>
    <w:p w14:paraId="17FF4FAE" w14:textId="77777777" w:rsidR="001F4F9D" w:rsidRDefault="001F4F9D" w:rsidP="002F5FB1">
      <w:pPr>
        <w:numPr>
          <w:ilvl w:val="1"/>
          <w:numId w:val="15"/>
        </w:numPr>
        <w:rPr>
          <w:rFonts w:cs="Arial"/>
        </w:rPr>
      </w:pPr>
      <w:r w:rsidRPr="001F4F9D">
        <w:rPr>
          <w:rFonts w:cs="Arial"/>
        </w:rPr>
        <w:t>Zhotovitel je podle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výdajů, tj. zhotovitel je povinen poskytnout požadované informace a dokumentaci zaměstnancům nebo zmocněncům pověřených orgánů (CRR, MMR, Ministerstva financí, Evropské komise, Evropského účetního dvora, Nejvyššího kontrolního úřadu, příslušného finančního úřadu a dalších oprávněných orgánů státní správy) a vytvořit výše uvedeným orgánům podmínky k provedení kontroly vztahující se k předmětu díla a poskytnout jim součinnost.</w:t>
      </w:r>
    </w:p>
    <w:p w14:paraId="38A0745E" w14:textId="77777777" w:rsidR="00306114" w:rsidRPr="00306114" w:rsidRDefault="00306114" w:rsidP="00306114">
      <w:pPr>
        <w:numPr>
          <w:ilvl w:val="1"/>
          <w:numId w:val="15"/>
        </w:numPr>
        <w:rPr>
          <w:rFonts w:cs="Arial"/>
        </w:rPr>
      </w:pPr>
      <w:r w:rsidRPr="00306114">
        <w:rPr>
          <w:rFonts w:cs="Arial"/>
        </w:rPr>
        <w:t>Prodávající se zavazuje umožnit osobám oprávněným k výkonu kontroly projektu, z něhož je veřejná zakázka hrazena, provést kontrolu dokladů souvisejících s plněním zakázky, a to po dobu nejméně 10 let od ukončení financování díla způsobem, který je v souladu s platnými právními předpisy České republiky a Evropských společenství.</w:t>
      </w:r>
    </w:p>
    <w:p w14:paraId="7E9D0FCA" w14:textId="77777777" w:rsidR="00306114" w:rsidRPr="00306114" w:rsidRDefault="00306114" w:rsidP="00306114">
      <w:pPr>
        <w:numPr>
          <w:ilvl w:val="1"/>
          <w:numId w:val="15"/>
        </w:numPr>
        <w:rPr>
          <w:rFonts w:cs="Arial"/>
        </w:rPr>
      </w:pPr>
      <w:r w:rsidRPr="00306114">
        <w:rPr>
          <w:rFonts w:cs="Arial"/>
        </w:rPr>
        <w:t>Prodávající je povinen minimálně do konce roku 2035 poskytovat požadované informace a dokumentaci související s realizací projektu, z něhož je Veřejná zakázka hrazena,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6A73A9D2" w14:textId="77777777" w:rsidR="00A04477" w:rsidRPr="00A04477" w:rsidRDefault="00A04477" w:rsidP="002F5FB1">
      <w:pPr>
        <w:numPr>
          <w:ilvl w:val="1"/>
          <w:numId w:val="15"/>
        </w:numPr>
        <w:rPr>
          <w:rFonts w:cs="Arial"/>
        </w:rPr>
      </w:pPr>
      <w:r w:rsidRPr="00A04477">
        <w:rPr>
          <w:rFonts w:cs="Arial"/>
        </w:rPr>
        <w:t xml:space="preserve">Pro vyloučení pochybností se uvádí, že žádný dluh dle této smlouvy není fixním závazkem podle § 1980 občanského zákoníku. </w:t>
      </w:r>
    </w:p>
    <w:p w14:paraId="7246DDCA" w14:textId="77777777" w:rsidR="001E395D" w:rsidRPr="001E395D" w:rsidRDefault="003C2A4A" w:rsidP="002F5FB1">
      <w:pPr>
        <w:numPr>
          <w:ilvl w:val="1"/>
          <w:numId w:val="15"/>
        </w:numPr>
        <w:suppressAutoHyphens/>
        <w:rPr>
          <w:rFonts w:cs="Arial"/>
        </w:rPr>
      </w:pPr>
      <w:r w:rsidRPr="001E395D">
        <w:rPr>
          <w:rFonts w:cs="Arial"/>
        </w:rPr>
        <w:t>Strany si nepře</w:t>
      </w:r>
      <w:r w:rsidRPr="00591F51">
        <w:rPr>
          <w:rFonts w:cs="Arial"/>
        </w:rPr>
        <w:t>jí, aby nad rámec výslovných ustanovení této smlouv</w:t>
      </w:r>
      <w:r w:rsidRPr="00F85DD4">
        <w:rPr>
          <w:rFonts w:cs="Arial"/>
        </w:rPr>
        <w:t>y byla jakákoliv práva a povinnosti dovozovány z dosavadní či budoucí praxe zavedené mezi stranami či zvyklostí zachovávaných obecně či</w:t>
      </w:r>
      <w:r w:rsidRPr="00D81A13">
        <w:rPr>
          <w:rFonts w:cs="Arial"/>
        </w:rPr>
        <w:t xml:space="preserve"> v odvětví týkajícím se předmětu plnění této smlouvy, ledaže je ve smlouvě výslovně sjednáno jinak. Vedle shora uvedeného si strany potvrzují, že si nejsou vědomy žádných dosud mezi n</w:t>
      </w:r>
      <w:r w:rsidRPr="00DF113D">
        <w:rPr>
          <w:rFonts w:cs="Arial"/>
        </w:rPr>
        <w:t xml:space="preserve">imi zavedených obchodních zvyklostí či praxe. </w:t>
      </w:r>
    </w:p>
    <w:p w14:paraId="23B77BEE" w14:textId="77777777" w:rsidR="00A04477" w:rsidRDefault="00A04477" w:rsidP="002F5FB1">
      <w:pPr>
        <w:numPr>
          <w:ilvl w:val="1"/>
          <w:numId w:val="15"/>
        </w:numPr>
        <w:suppressAutoHyphens/>
        <w:rPr>
          <w:rFonts w:cs="Arial"/>
        </w:rPr>
      </w:pPr>
      <w:r w:rsidRPr="00A04477">
        <w:rPr>
          <w:rFonts w:cs="Arial"/>
        </w:rPr>
        <w:t>Úmysl stran vyjádřený v této smlouvě spočívá zejména v založení závazkového obchodně-právního vztahu trvalého a jistého, ve kterém strany této smlouvy zajímá především řádné plnění vzájemných práv a povinností vyplý</w:t>
      </w:r>
      <w:r w:rsidRPr="001E395D">
        <w:rPr>
          <w:rFonts w:cs="Arial"/>
        </w:rPr>
        <w:t>vajících jim z této smlouvy, a to zejména s přihlédnutím k hodnotě vzájemně si poskytovaných plnění.</w:t>
      </w:r>
    </w:p>
    <w:p w14:paraId="511A2284" w14:textId="77777777" w:rsidR="001E395D" w:rsidRDefault="001E395D" w:rsidP="002F5FB1">
      <w:pPr>
        <w:numPr>
          <w:ilvl w:val="1"/>
          <w:numId w:val="15"/>
        </w:numPr>
        <w:suppressAutoHyphens/>
        <w:rPr>
          <w:rFonts w:cs="Arial"/>
        </w:rPr>
      </w:pPr>
      <w:r w:rsidRPr="00AE2CA4">
        <w:rPr>
          <w:rFonts w:cs="Arial"/>
        </w:rPr>
        <w:t>V případě, že některé ustanovení této smlouvy je nebo se stane neplatné či neúčinné, zůstávají ostatní ustanovení této smlouvy platná a účinná. Strany se zavazují nahradit neplatné či neúčinné ustanovení této smlouvy ustanovením jiným, platným a účinným, které svým obsahem a smyslem odpovídá nejlépe obsahu a smyslu ustanovení původního.</w:t>
      </w:r>
    </w:p>
    <w:p w14:paraId="72AAFF9C" w14:textId="77777777" w:rsidR="001E395D" w:rsidRPr="00591F51" w:rsidRDefault="001E395D" w:rsidP="002F5FB1">
      <w:pPr>
        <w:numPr>
          <w:ilvl w:val="1"/>
          <w:numId w:val="15"/>
        </w:numPr>
        <w:suppressAutoHyphens/>
        <w:rPr>
          <w:rFonts w:cs="Arial"/>
        </w:rPr>
      </w:pPr>
      <w:r w:rsidRPr="00AE2CA4">
        <w:rPr>
          <w:rFonts w:cs="Arial"/>
        </w:rPr>
        <w:t xml:space="preserve">Veškeré z této smlouvy v budoucnu vzešlé majetkové spory se strany zavazují řešit v řízení před obecným soudem. </w:t>
      </w:r>
    </w:p>
    <w:p w14:paraId="251D05D3" w14:textId="77777777" w:rsidR="00A04477" w:rsidRDefault="00A04477" w:rsidP="002F5FB1">
      <w:pPr>
        <w:numPr>
          <w:ilvl w:val="1"/>
          <w:numId w:val="15"/>
        </w:numPr>
        <w:suppressAutoHyphens/>
      </w:pPr>
      <w:r w:rsidRPr="00A04477">
        <w:t>Smlouvu lze měnit a doplňovat pouze písemnými vzestupně číslovanými dodatky oboustranně odsouhlasenými a podepsanými oprávněnými zástupci smluvních stran</w:t>
      </w:r>
      <w:r>
        <w:t>.</w:t>
      </w:r>
    </w:p>
    <w:p w14:paraId="657536C2" w14:textId="77777777" w:rsidR="001925FB" w:rsidRPr="001925FB" w:rsidRDefault="001925FB" w:rsidP="001925FB">
      <w:pPr>
        <w:numPr>
          <w:ilvl w:val="1"/>
          <w:numId w:val="15"/>
        </w:numPr>
      </w:pPr>
      <w:r w:rsidRPr="001925FB">
        <w:t xml:space="preserve">Smlouva je, v souladu s podmínkami zákona č. 134/2016 Sb., podepsána elektronicky. </w:t>
      </w:r>
    </w:p>
    <w:p w14:paraId="5CC298C6" w14:textId="77777777" w:rsidR="00413DA5" w:rsidRPr="005949D5" w:rsidRDefault="00A04477" w:rsidP="002F5FB1">
      <w:pPr>
        <w:numPr>
          <w:ilvl w:val="1"/>
          <w:numId w:val="15"/>
        </w:numPr>
        <w:suppressAutoHyphens/>
        <w:rPr>
          <w:rFonts w:cs="Arial"/>
        </w:rPr>
      </w:pPr>
      <w:r w:rsidRPr="00AE2CA4">
        <w:rPr>
          <w:rFonts w:cs="Arial"/>
        </w:rPr>
        <w:t>Smluvní strany po přečtení celé této smlouvy konstatují, že smlouva je projevem jejich pravé a svobodné vůle. Na důkaz souhlasu s celým obsahem této smlouvy připojují oprávnění zástupci smluvních stran své podpisy.</w:t>
      </w:r>
    </w:p>
    <w:p w14:paraId="306BDE24" w14:textId="77777777" w:rsidR="00835FD3" w:rsidRDefault="00835FD3" w:rsidP="008D2466">
      <w:pPr>
        <w:spacing w:after="0"/>
        <w:rPr>
          <w:rFonts w:cs="Arial"/>
          <w:b/>
          <w:szCs w:val="24"/>
        </w:rPr>
      </w:pPr>
    </w:p>
    <w:p w14:paraId="3535C85F" w14:textId="77777777" w:rsidR="00E1133E" w:rsidRDefault="00E1133E" w:rsidP="008D2466">
      <w:pPr>
        <w:spacing w:after="0"/>
        <w:rPr>
          <w:rFonts w:cs="Arial"/>
          <w:b/>
          <w:szCs w:val="24"/>
        </w:rPr>
      </w:pPr>
    </w:p>
    <w:p w14:paraId="6B54AE50" w14:textId="77777777" w:rsidR="00F26D62" w:rsidRDefault="00F26D62" w:rsidP="008D2466">
      <w:pPr>
        <w:spacing w:after="0"/>
        <w:rPr>
          <w:rFonts w:cs="Arial"/>
          <w:b/>
          <w:szCs w:val="24"/>
        </w:rPr>
      </w:pPr>
    </w:p>
    <w:p w14:paraId="2AB0300B" w14:textId="77777777" w:rsidR="00F26D62" w:rsidRDefault="00F26D62" w:rsidP="008D2466">
      <w:pPr>
        <w:spacing w:after="0"/>
        <w:rPr>
          <w:rFonts w:cs="Arial"/>
          <w:b/>
          <w:szCs w:val="24"/>
        </w:rPr>
      </w:pPr>
    </w:p>
    <w:p w14:paraId="442FEEF0" w14:textId="77777777" w:rsidR="0073622B" w:rsidRDefault="00FF4488" w:rsidP="008D2466">
      <w:pPr>
        <w:spacing w:after="0"/>
      </w:pPr>
      <w:r w:rsidRPr="00971D55">
        <w:rPr>
          <w:rFonts w:cs="Arial"/>
          <w:b/>
          <w:szCs w:val="24"/>
        </w:rPr>
        <w:t>Seznam příloh:</w:t>
      </w:r>
    </w:p>
    <w:p w14:paraId="7DEE37F6" w14:textId="77777777" w:rsidR="0073622B" w:rsidRPr="002F5FB1" w:rsidRDefault="0073622B" w:rsidP="006A0B86">
      <w:pPr>
        <w:pStyle w:val="Bezmezer"/>
      </w:pPr>
      <w:r w:rsidRPr="002F5FB1">
        <w:t>Příloha č. 1</w:t>
      </w:r>
      <w:r w:rsidR="00FF4488" w:rsidRPr="002F5FB1">
        <w:t>:</w:t>
      </w:r>
      <w:r w:rsidRPr="002F5FB1">
        <w:t xml:space="preserve"> </w:t>
      </w:r>
      <w:r w:rsidR="00E86C1C" w:rsidRPr="002F5FB1">
        <w:t>Zadávací dokumentace</w:t>
      </w:r>
    </w:p>
    <w:p w14:paraId="36E5E336" w14:textId="77777777" w:rsidR="00985449" w:rsidRPr="002F5FB1" w:rsidRDefault="00985449" w:rsidP="00EC028C">
      <w:pPr>
        <w:spacing w:after="0"/>
      </w:pPr>
      <w:r w:rsidRPr="002F5FB1">
        <w:t xml:space="preserve">Příloha č. </w:t>
      </w:r>
      <w:r w:rsidR="002F5FB1" w:rsidRPr="002F5FB1">
        <w:t>2</w:t>
      </w:r>
      <w:r w:rsidRPr="002F5FB1">
        <w:t xml:space="preserve">: </w:t>
      </w:r>
      <w:r w:rsidR="0043493D">
        <w:t>Technická specifikace</w:t>
      </w:r>
    </w:p>
    <w:p w14:paraId="2C4A586C" w14:textId="77777777" w:rsidR="000D1915" w:rsidRPr="000D1915" w:rsidRDefault="000D1915" w:rsidP="000D1915">
      <w:pPr>
        <w:tabs>
          <w:tab w:val="left" w:pos="5103"/>
        </w:tabs>
        <w:rPr>
          <w:rFonts w:cs="Arial"/>
        </w:rPr>
      </w:pPr>
    </w:p>
    <w:p w14:paraId="3B2EFDDA" w14:textId="77777777" w:rsidR="000D1915" w:rsidRPr="00D97CAA" w:rsidRDefault="000D1915" w:rsidP="000D1915">
      <w:pPr>
        <w:tabs>
          <w:tab w:val="left" w:pos="5103"/>
        </w:tabs>
        <w:rPr>
          <w:rFonts w:cs="Arial"/>
        </w:rPr>
      </w:pPr>
      <w:r w:rsidRPr="00D97CAA">
        <w:rPr>
          <w:rFonts w:cs="Arial"/>
        </w:rPr>
        <w:t xml:space="preserve">Za </w:t>
      </w:r>
      <w:r w:rsidRPr="00D97CAA">
        <w:t>Objednatele</w:t>
      </w:r>
      <w:r w:rsidRPr="00D97CAA">
        <w:rPr>
          <w:rFonts w:cs="Arial"/>
        </w:rPr>
        <w:t>:</w:t>
      </w:r>
      <w:r w:rsidRPr="00D97CAA">
        <w:rPr>
          <w:rFonts w:cs="Arial"/>
        </w:rPr>
        <w:tab/>
        <w:t>Za Zhotovitele</w:t>
      </w:r>
    </w:p>
    <w:p w14:paraId="14CD6D23" w14:textId="77777777" w:rsidR="000D1915" w:rsidRPr="00D97CAA" w:rsidRDefault="000D1915" w:rsidP="000D1915">
      <w:pPr>
        <w:tabs>
          <w:tab w:val="left" w:pos="5103"/>
        </w:tabs>
        <w:rPr>
          <w:rFonts w:cs="Arial"/>
        </w:rPr>
      </w:pPr>
      <w:r w:rsidRPr="00D97CAA">
        <w:rPr>
          <w:rFonts w:cs="Arial"/>
        </w:rPr>
        <w:t>V </w:t>
      </w:r>
      <w:r w:rsidR="004E6094">
        <w:rPr>
          <w:rFonts w:cs="Arial"/>
        </w:rPr>
        <w:t>……</w:t>
      </w:r>
      <w:proofErr w:type="gramStart"/>
      <w:r w:rsidR="004E6094">
        <w:rPr>
          <w:rFonts w:cs="Arial"/>
        </w:rPr>
        <w:t>…….</w:t>
      </w:r>
      <w:proofErr w:type="gramEnd"/>
      <w:r w:rsidR="004E6094">
        <w:rPr>
          <w:rFonts w:cs="Arial"/>
        </w:rPr>
        <w:t>.</w:t>
      </w:r>
      <w:r w:rsidRPr="00D97CAA">
        <w:rPr>
          <w:rFonts w:cs="Arial"/>
        </w:rPr>
        <w:t xml:space="preserve"> dne ……</w:t>
      </w:r>
      <w:proofErr w:type="gramStart"/>
      <w:r w:rsidRPr="00D97CAA">
        <w:rPr>
          <w:rFonts w:cs="Arial"/>
        </w:rPr>
        <w:t>…….</w:t>
      </w:r>
      <w:proofErr w:type="gramEnd"/>
      <w:r w:rsidRPr="00D97CAA">
        <w:rPr>
          <w:rFonts w:cs="Arial"/>
        </w:rPr>
        <w:t xml:space="preserve">. </w:t>
      </w:r>
      <w:r w:rsidRPr="00D97CAA">
        <w:rPr>
          <w:rFonts w:cs="Arial"/>
        </w:rPr>
        <w:tab/>
        <w:t xml:space="preserve">V ……………… dne …………. </w:t>
      </w:r>
    </w:p>
    <w:p w14:paraId="27E0A27F" w14:textId="77777777" w:rsidR="000D1915" w:rsidRPr="00D97CAA" w:rsidRDefault="000D1915" w:rsidP="000D1915">
      <w:pPr>
        <w:tabs>
          <w:tab w:val="left" w:pos="5103"/>
        </w:tabs>
        <w:rPr>
          <w:rFonts w:cs="Arial"/>
        </w:rPr>
      </w:pPr>
    </w:p>
    <w:p w14:paraId="6FC6A040" w14:textId="77777777" w:rsidR="000D1915" w:rsidRPr="00D97CAA" w:rsidRDefault="000D1915" w:rsidP="000D1915">
      <w:pPr>
        <w:tabs>
          <w:tab w:val="left" w:pos="5103"/>
        </w:tabs>
        <w:rPr>
          <w:rFonts w:cs="Arial"/>
        </w:rPr>
      </w:pPr>
    </w:p>
    <w:p w14:paraId="31FEA758" w14:textId="77777777" w:rsidR="000D1915" w:rsidRPr="00D97CAA" w:rsidRDefault="000D1915" w:rsidP="000D1915">
      <w:pPr>
        <w:tabs>
          <w:tab w:val="left" w:pos="5103"/>
        </w:tabs>
        <w:rPr>
          <w:rFonts w:cs="Arial"/>
        </w:rPr>
      </w:pPr>
      <w:r w:rsidRPr="00D97CAA">
        <w:rPr>
          <w:rFonts w:cs="Arial"/>
        </w:rPr>
        <w:t>…………………………………………</w:t>
      </w:r>
      <w:r w:rsidRPr="00D97CAA">
        <w:rPr>
          <w:rFonts w:cs="Arial"/>
        </w:rPr>
        <w:tab/>
        <w:t>…………………………………………</w:t>
      </w:r>
    </w:p>
    <w:p w14:paraId="1166AA9F" w14:textId="77777777" w:rsidR="000D1915" w:rsidRPr="00D97CAA" w:rsidRDefault="004E6094" w:rsidP="000D1915">
      <w:pPr>
        <w:tabs>
          <w:tab w:val="left" w:pos="5103"/>
        </w:tabs>
        <w:rPr>
          <w:rFonts w:cs="Arial"/>
        </w:rPr>
      </w:pPr>
      <w:r>
        <w:rPr>
          <w:rFonts w:eastAsia="Times New Roman"/>
          <w:szCs w:val="20"/>
          <w:lang w:eastAsia="ar-SA"/>
        </w:rPr>
        <w:t>……………….</w:t>
      </w:r>
      <w:r w:rsidR="000D1915" w:rsidRPr="00D97CAA">
        <w:rPr>
          <w:rFonts w:cs="Arial"/>
        </w:rPr>
        <w:tab/>
        <w:t>……………………………..</w:t>
      </w:r>
    </w:p>
    <w:p w14:paraId="2AAC4C76" w14:textId="77777777" w:rsidR="000D1915" w:rsidRPr="00D97CAA" w:rsidRDefault="004E6094" w:rsidP="000D1915">
      <w:pPr>
        <w:tabs>
          <w:tab w:val="left" w:pos="5103"/>
        </w:tabs>
        <w:rPr>
          <w:rFonts w:cs="Arial"/>
        </w:rPr>
      </w:pPr>
      <w:r>
        <w:rPr>
          <w:rFonts w:cs="Arial"/>
        </w:rPr>
        <w:t>…………………..</w:t>
      </w:r>
      <w:r w:rsidR="000D1915" w:rsidRPr="00D97CAA">
        <w:rPr>
          <w:rFonts w:cs="Arial"/>
        </w:rPr>
        <w:tab/>
        <w:t>……………………………..</w:t>
      </w:r>
      <w:r w:rsidR="000D1915" w:rsidRPr="00D97CAA">
        <w:rPr>
          <w:rFonts w:cs="Arial"/>
        </w:rPr>
        <w:tab/>
      </w:r>
    </w:p>
    <w:p w14:paraId="2EFE1546" w14:textId="77777777" w:rsidR="00AC030D" w:rsidRDefault="00AC030D" w:rsidP="000D1915">
      <w:pPr>
        <w:tabs>
          <w:tab w:val="left" w:pos="5103"/>
        </w:tabs>
        <w:rPr>
          <w:rFonts w:cs="Arial"/>
        </w:rPr>
      </w:pPr>
    </w:p>
    <w:p w14:paraId="6482E011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0BDACA84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6397D15D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5247CB74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275505D9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03CE0E1B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12FFE519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7E04A7E6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13AA2F20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02DE88D0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2E335128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01BD2ADA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5121A3F8" w14:textId="77777777" w:rsidR="001925FB" w:rsidRDefault="001925FB" w:rsidP="000D1915">
      <w:pPr>
        <w:tabs>
          <w:tab w:val="left" w:pos="5103"/>
        </w:tabs>
        <w:rPr>
          <w:rFonts w:cs="Arial"/>
        </w:rPr>
      </w:pPr>
    </w:p>
    <w:p w14:paraId="129C3279" w14:textId="77777777" w:rsidR="001925FB" w:rsidRPr="002F5FB1" w:rsidRDefault="001925FB" w:rsidP="001925FB">
      <w:pPr>
        <w:pStyle w:val="Bezmezer"/>
      </w:pPr>
      <w:r w:rsidRPr="002F5FB1">
        <w:t>Příloha č. 1: Zadávací dokumentace</w:t>
      </w:r>
    </w:p>
    <w:p w14:paraId="0D48FA1E" w14:textId="77777777" w:rsidR="001925FB" w:rsidRDefault="001925FB" w:rsidP="001925FB">
      <w:pPr>
        <w:spacing w:after="0"/>
      </w:pPr>
    </w:p>
    <w:p w14:paraId="43B0002E" w14:textId="77777777" w:rsidR="001925FB" w:rsidRDefault="001925FB" w:rsidP="001925FB">
      <w:pPr>
        <w:spacing w:after="0"/>
      </w:pPr>
    </w:p>
    <w:p w14:paraId="5203AFCA" w14:textId="77777777" w:rsidR="001925FB" w:rsidRDefault="001925FB" w:rsidP="001925FB">
      <w:pPr>
        <w:spacing w:after="0"/>
      </w:pPr>
    </w:p>
    <w:p w14:paraId="727BB25E" w14:textId="77777777" w:rsidR="001925FB" w:rsidRDefault="001925FB" w:rsidP="001925FB">
      <w:pPr>
        <w:spacing w:after="0"/>
      </w:pPr>
    </w:p>
    <w:p w14:paraId="0E76C620" w14:textId="77777777" w:rsidR="001925FB" w:rsidRDefault="001925FB" w:rsidP="001925FB">
      <w:pPr>
        <w:spacing w:after="0"/>
      </w:pPr>
    </w:p>
    <w:p w14:paraId="7D9B6468" w14:textId="77777777" w:rsidR="001925FB" w:rsidRDefault="001925FB" w:rsidP="001925FB">
      <w:pPr>
        <w:spacing w:after="0"/>
      </w:pPr>
    </w:p>
    <w:p w14:paraId="4D67DF1E" w14:textId="77777777" w:rsidR="001925FB" w:rsidRDefault="001925FB" w:rsidP="001925FB">
      <w:pPr>
        <w:spacing w:after="0"/>
      </w:pPr>
    </w:p>
    <w:p w14:paraId="24E76D1F" w14:textId="77777777" w:rsidR="001925FB" w:rsidRDefault="001925FB" w:rsidP="001925FB">
      <w:pPr>
        <w:spacing w:after="0"/>
      </w:pPr>
    </w:p>
    <w:p w14:paraId="5D521554" w14:textId="77777777" w:rsidR="001925FB" w:rsidRDefault="001925FB" w:rsidP="001925FB">
      <w:pPr>
        <w:spacing w:after="0"/>
      </w:pPr>
    </w:p>
    <w:p w14:paraId="310913E7" w14:textId="77777777" w:rsidR="001925FB" w:rsidRDefault="001925FB" w:rsidP="001925FB">
      <w:pPr>
        <w:spacing w:after="0"/>
      </w:pPr>
    </w:p>
    <w:p w14:paraId="444D5D55" w14:textId="77777777" w:rsidR="001925FB" w:rsidRDefault="001925FB" w:rsidP="001925FB">
      <w:pPr>
        <w:spacing w:after="0"/>
      </w:pPr>
    </w:p>
    <w:p w14:paraId="67026C9B" w14:textId="77777777" w:rsidR="001925FB" w:rsidRDefault="001925FB" w:rsidP="001925FB">
      <w:pPr>
        <w:spacing w:after="0"/>
      </w:pPr>
    </w:p>
    <w:p w14:paraId="630D5145" w14:textId="77777777" w:rsidR="001925FB" w:rsidRDefault="001925FB" w:rsidP="001925FB">
      <w:pPr>
        <w:spacing w:after="0"/>
      </w:pPr>
    </w:p>
    <w:p w14:paraId="10F3B18A" w14:textId="77777777" w:rsidR="001925FB" w:rsidRDefault="001925FB" w:rsidP="001925FB">
      <w:pPr>
        <w:spacing w:after="0"/>
      </w:pPr>
    </w:p>
    <w:p w14:paraId="6FEEBD11" w14:textId="77777777" w:rsidR="001925FB" w:rsidRDefault="001925FB" w:rsidP="001925FB">
      <w:pPr>
        <w:spacing w:after="0"/>
      </w:pPr>
    </w:p>
    <w:p w14:paraId="34D82F63" w14:textId="77777777" w:rsidR="001925FB" w:rsidRDefault="001925FB" w:rsidP="001925FB">
      <w:pPr>
        <w:spacing w:after="0"/>
      </w:pPr>
    </w:p>
    <w:p w14:paraId="649EA654" w14:textId="77777777" w:rsidR="001925FB" w:rsidRDefault="001925FB" w:rsidP="001925FB">
      <w:pPr>
        <w:spacing w:after="0"/>
      </w:pPr>
    </w:p>
    <w:p w14:paraId="355FDBA7" w14:textId="77777777" w:rsidR="001925FB" w:rsidRDefault="001925FB" w:rsidP="001925FB">
      <w:pPr>
        <w:spacing w:after="0"/>
      </w:pPr>
    </w:p>
    <w:p w14:paraId="397A682A" w14:textId="77777777" w:rsidR="001925FB" w:rsidRDefault="001925FB" w:rsidP="001925FB">
      <w:pPr>
        <w:spacing w:after="0"/>
      </w:pPr>
    </w:p>
    <w:p w14:paraId="27FAEC93" w14:textId="77777777" w:rsidR="001925FB" w:rsidRDefault="001925FB" w:rsidP="001925FB">
      <w:pPr>
        <w:spacing w:after="0"/>
      </w:pPr>
    </w:p>
    <w:p w14:paraId="60528AA8" w14:textId="77777777" w:rsidR="001925FB" w:rsidRDefault="001925FB" w:rsidP="001925FB">
      <w:pPr>
        <w:spacing w:after="0"/>
      </w:pPr>
    </w:p>
    <w:p w14:paraId="599E4544" w14:textId="77777777" w:rsidR="001925FB" w:rsidRDefault="001925FB" w:rsidP="001925FB">
      <w:pPr>
        <w:spacing w:after="0"/>
      </w:pPr>
    </w:p>
    <w:p w14:paraId="27D433AC" w14:textId="77777777" w:rsidR="001925FB" w:rsidRDefault="001925FB" w:rsidP="001925FB">
      <w:pPr>
        <w:spacing w:after="0"/>
      </w:pPr>
    </w:p>
    <w:p w14:paraId="12CF0B87" w14:textId="77777777" w:rsidR="001925FB" w:rsidRDefault="001925FB" w:rsidP="001925FB">
      <w:pPr>
        <w:spacing w:after="0"/>
      </w:pPr>
    </w:p>
    <w:p w14:paraId="2BF9FCCE" w14:textId="77777777" w:rsidR="001925FB" w:rsidRDefault="001925FB" w:rsidP="001925FB">
      <w:pPr>
        <w:spacing w:after="0"/>
      </w:pPr>
    </w:p>
    <w:p w14:paraId="30643E9B" w14:textId="77777777" w:rsidR="001925FB" w:rsidRDefault="001925FB" w:rsidP="001925FB">
      <w:pPr>
        <w:spacing w:after="0"/>
      </w:pPr>
    </w:p>
    <w:p w14:paraId="10C29D00" w14:textId="77777777" w:rsidR="001925FB" w:rsidRDefault="001925FB" w:rsidP="001925FB">
      <w:pPr>
        <w:spacing w:after="0"/>
      </w:pPr>
    </w:p>
    <w:p w14:paraId="150DB091" w14:textId="77777777" w:rsidR="001925FB" w:rsidRDefault="001925FB" w:rsidP="001925FB">
      <w:pPr>
        <w:spacing w:after="0"/>
      </w:pPr>
    </w:p>
    <w:p w14:paraId="493B5A8E" w14:textId="77777777" w:rsidR="001925FB" w:rsidRDefault="001925FB" w:rsidP="001925FB">
      <w:pPr>
        <w:spacing w:after="0"/>
      </w:pPr>
    </w:p>
    <w:p w14:paraId="050DD60D" w14:textId="77777777" w:rsidR="001925FB" w:rsidRDefault="001925FB" w:rsidP="001925FB">
      <w:pPr>
        <w:spacing w:after="0"/>
      </w:pPr>
    </w:p>
    <w:p w14:paraId="7ED969BD" w14:textId="77777777" w:rsidR="001925FB" w:rsidRDefault="001925FB" w:rsidP="001925FB">
      <w:pPr>
        <w:spacing w:after="0"/>
      </w:pPr>
    </w:p>
    <w:p w14:paraId="75BA80A0" w14:textId="77777777" w:rsidR="001925FB" w:rsidRDefault="001925FB" w:rsidP="001925FB">
      <w:pPr>
        <w:spacing w:after="0"/>
      </w:pPr>
    </w:p>
    <w:p w14:paraId="0EE57BD4" w14:textId="77777777" w:rsidR="001925FB" w:rsidRDefault="001925FB" w:rsidP="001925FB">
      <w:pPr>
        <w:spacing w:after="0"/>
      </w:pPr>
    </w:p>
    <w:p w14:paraId="14CC37AE" w14:textId="77777777" w:rsidR="001925FB" w:rsidRDefault="001925FB" w:rsidP="001925FB">
      <w:pPr>
        <w:spacing w:after="0"/>
      </w:pPr>
    </w:p>
    <w:p w14:paraId="7980C282" w14:textId="77777777" w:rsidR="001925FB" w:rsidRDefault="001925FB" w:rsidP="001925FB">
      <w:pPr>
        <w:spacing w:after="0"/>
      </w:pPr>
    </w:p>
    <w:p w14:paraId="5BB2ED2F" w14:textId="77777777" w:rsidR="001925FB" w:rsidRDefault="001925FB" w:rsidP="001925FB">
      <w:pPr>
        <w:spacing w:after="0"/>
      </w:pPr>
    </w:p>
    <w:p w14:paraId="7A421CEE" w14:textId="77777777" w:rsidR="001925FB" w:rsidRDefault="001925FB" w:rsidP="001925FB">
      <w:pPr>
        <w:spacing w:after="0"/>
      </w:pPr>
    </w:p>
    <w:p w14:paraId="555CD623" w14:textId="77777777" w:rsidR="001925FB" w:rsidRDefault="001925FB" w:rsidP="001925FB">
      <w:pPr>
        <w:spacing w:after="0"/>
      </w:pPr>
    </w:p>
    <w:p w14:paraId="658FEA55" w14:textId="77777777" w:rsidR="001925FB" w:rsidRDefault="001925FB" w:rsidP="001925FB">
      <w:pPr>
        <w:spacing w:after="0"/>
      </w:pPr>
    </w:p>
    <w:p w14:paraId="5D1DB51D" w14:textId="77777777" w:rsidR="001925FB" w:rsidRDefault="001925FB" w:rsidP="001925FB">
      <w:pPr>
        <w:spacing w:after="0"/>
      </w:pPr>
    </w:p>
    <w:p w14:paraId="57BA0B80" w14:textId="77777777" w:rsidR="001925FB" w:rsidRDefault="001925FB" w:rsidP="001925FB">
      <w:pPr>
        <w:spacing w:after="0"/>
      </w:pPr>
    </w:p>
    <w:p w14:paraId="175811E8" w14:textId="77777777" w:rsidR="001925FB" w:rsidRDefault="001925FB" w:rsidP="001925FB">
      <w:pPr>
        <w:spacing w:after="0"/>
      </w:pPr>
    </w:p>
    <w:p w14:paraId="28B3B40B" w14:textId="77777777" w:rsidR="001925FB" w:rsidRDefault="001925FB" w:rsidP="001925FB">
      <w:pPr>
        <w:spacing w:after="0"/>
      </w:pPr>
    </w:p>
    <w:p w14:paraId="110EDDC5" w14:textId="77777777" w:rsidR="001925FB" w:rsidRDefault="001925FB" w:rsidP="001925FB">
      <w:pPr>
        <w:spacing w:after="0"/>
      </w:pPr>
    </w:p>
    <w:p w14:paraId="025E84E5" w14:textId="77777777" w:rsidR="001925FB" w:rsidRDefault="001925FB" w:rsidP="001925FB">
      <w:pPr>
        <w:spacing w:after="0"/>
      </w:pPr>
    </w:p>
    <w:p w14:paraId="7F1CECC0" w14:textId="77777777" w:rsidR="001925FB" w:rsidRDefault="001925FB" w:rsidP="001925FB">
      <w:pPr>
        <w:spacing w:after="0"/>
      </w:pPr>
    </w:p>
    <w:p w14:paraId="13B37E5C" w14:textId="77777777" w:rsidR="001925FB" w:rsidRDefault="001925FB" w:rsidP="001925FB">
      <w:pPr>
        <w:spacing w:after="0"/>
      </w:pPr>
    </w:p>
    <w:p w14:paraId="68035C85" w14:textId="77777777" w:rsidR="001925FB" w:rsidRDefault="001925FB" w:rsidP="001925FB">
      <w:pPr>
        <w:spacing w:after="0"/>
      </w:pPr>
    </w:p>
    <w:p w14:paraId="640156FF" w14:textId="77777777" w:rsidR="001925FB" w:rsidRDefault="001925FB" w:rsidP="001925FB">
      <w:pPr>
        <w:spacing w:after="0"/>
      </w:pPr>
    </w:p>
    <w:p w14:paraId="22735812" w14:textId="77777777" w:rsidR="001925FB" w:rsidRDefault="001925FB" w:rsidP="001925FB">
      <w:pPr>
        <w:spacing w:after="0"/>
        <w:rPr>
          <w:sz w:val="20"/>
          <w:szCs w:val="20"/>
        </w:rPr>
      </w:pPr>
      <w:r w:rsidRPr="001069B8">
        <w:rPr>
          <w:sz w:val="20"/>
          <w:szCs w:val="20"/>
        </w:rPr>
        <w:t>Příloha č. 2: Technická specifikace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  <w:tblPrChange w:id="3" w:author="Nikola Paříková" w:date="2024-05-21T12:41:00Z" w16du:dateUtc="2024-05-21T10:41:00Z">
          <w:tblPr>
            <w:tblW w:w="0" w:type="auto"/>
            <w:tblInd w:w="-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55" w:type="dxa"/>
              <w:left w:w="55" w:type="dxa"/>
              <w:bottom w:w="55" w:type="dxa"/>
              <w:right w:w="55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9491"/>
        <w:tblGridChange w:id="4">
          <w:tblGrid>
            <w:gridCol w:w="60"/>
            <w:gridCol w:w="9491"/>
            <w:gridCol w:w="60"/>
          </w:tblGrid>
        </w:tblGridChange>
      </w:tblGrid>
      <w:tr w:rsidR="00B403CC" w14:paraId="15882EA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  <w:tcPrChange w:id="5" w:author="Nikola Paříková" w:date="2024-05-21T12:41:00Z" w16du:dateUtc="2024-05-21T10:41:00Z">
              <w:tcPr>
                <w:tcW w:w="0" w:type="auto"/>
                <w:gridSpan w:val="3"/>
                <w:shd w:val="clear" w:color="auto" w:fill="CCCCCC"/>
                <w:hideMark/>
              </w:tcPr>
            </w:tcPrChange>
          </w:tcPr>
          <w:p w14:paraId="3E065F70" w14:textId="77777777" w:rsidR="00B403CC" w:rsidRPr="00221119" w:rsidRDefault="00B403CC">
            <w:pPr>
              <w:suppressLineNumbers/>
              <w:rPr>
                <w:b/>
                <w:sz w:val="20"/>
              </w:rPr>
              <w:pPrChange w:id="6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b/>
                <w:sz w:val="20"/>
              </w:rPr>
              <w:t>Požadavek</w:t>
            </w:r>
          </w:p>
        </w:tc>
      </w:tr>
      <w:tr w:rsidR="00B403CC" w14:paraId="71B62587" w14:textId="77777777">
        <w:trPr>
          <w:ins w:id="7" w:author="Nikola Paříková" w:date="2024-05-21T12:41:00Z" w16du:dateUtc="2024-05-21T10:41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2DF0" w14:textId="77777777" w:rsidR="00B403CC" w:rsidRPr="00B403CC" w:rsidRDefault="00B403CC">
            <w:pPr>
              <w:rPr>
                <w:ins w:id="8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Nástroj </w:t>
              </w:r>
              <w:proofErr w:type="gramStart"/>
              <w:r w:rsidRPr="00B403CC">
                <w:rPr>
                  <w:rFonts w:cs="Arial"/>
                  <w:sz w:val="20"/>
                  <w:szCs w:val="20"/>
                </w:rPr>
                <w:t>slouží</w:t>
              </w:r>
              <w:proofErr w:type="gramEnd"/>
              <w:r w:rsidRPr="00B403CC">
                <w:rPr>
                  <w:rFonts w:cs="Arial"/>
                  <w:sz w:val="20"/>
                  <w:szCs w:val="20"/>
                </w:rPr>
                <w:t xml:space="preserve"> k opatření ve smyslu §17 Vyhláška č. 82/2018 Sb. Vyhláška o bezpečnostních opatřeních, kybernetických bezpečnostních incidentech, reaktivních opatřeních, náležitostech podání v oblasti kybernetické bezpečnosti a likvidaci dat (vyhláška o kybernetické bezpečnosti)</w:t>
              </w:r>
            </w:ins>
          </w:p>
        </w:tc>
      </w:tr>
      <w:tr w:rsidR="00B403CC" w14:paraId="11906C1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73CAA7F9" w14:textId="01691E1F" w:rsidR="00B403CC" w:rsidRPr="00221119" w:rsidRDefault="00B403CC">
            <w:pPr>
              <w:suppressLineNumbers/>
              <w:rPr>
                <w:sz w:val="20"/>
              </w:rPr>
              <w:pPrChange w:id="11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Dodávka </w:t>
            </w:r>
            <w:ins w:id="1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plynového </w:t>
              </w:r>
            </w:ins>
            <w:r w:rsidRPr="00221119">
              <w:rPr>
                <w:sz w:val="20"/>
              </w:rPr>
              <w:t>stabilního hasicího zařízení („</w:t>
            </w:r>
            <w:del w:id="13" w:author="Nikola Paříková" w:date="2024-05-21T12:41:00Z" w16du:dateUtc="2024-05-21T10:41:00Z">
              <w:r w:rsidR="001925FB" w:rsidRPr="001069B8">
                <w:rPr>
                  <w:rFonts w:cs="Arial"/>
                  <w:b/>
                  <w:sz w:val="20"/>
                  <w:szCs w:val="20"/>
                </w:rPr>
                <w:delText>SHZ</w:delText>
              </w:r>
            </w:del>
            <w:ins w:id="14" w:author="Nikola Paříková" w:date="2024-05-21T12:41:00Z" w16du:dateUtc="2024-05-21T10:41:00Z">
              <w:r w:rsidRPr="00B403CC">
                <w:rPr>
                  <w:rFonts w:cs="Arial"/>
                  <w:b/>
                  <w:bCs/>
                  <w:sz w:val="20"/>
                  <w:szCs w:val="20"/>
                </w:rPr>
                <w:t>G</w:t>
              </w:r>
              <w:r w:rsidRPr="00B403CC">
                <w:rPr>
                  <w:rFonts w:cs="Arial"/>
                  <w:b/>
                  <w:sz w:val="20"/>
                  <w:szCs w:val="20"/>
                </w:rPr>
                <w:t>HZ</w:t>
              </w:r>
            </w:ins>
            <w:r w:rsidRPr="00221119">
              <w:rPr>
                <w:sz w:val="20"/>
              </w:rPr>
              <w:t>“) pro technické místnosti:</w:t>
            </w:r>
          </w:p>
          <w:p w14:paraId="409AE615" w14:textId="1BD8AE79" w:rsidR="00B403CC" w:rsidRPr="00B403CC" w:rsidRDefault="00B403CC" w:rsidP="00B403CC">
            <w:pPr>
              <w:numPr>
                <w:ilvl w:val="0"/>
                <w:numId w:val="30"/>
              </w:numPr>
              <w:spacing w:line="300" w:lineRule="auto"/>
              <w:rPr>
                <w:sz w:val="20"/>
                <w:rPrChange w:id="15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pPrChange w:id="16" w:author="Nikola Paříková" w:date="2024-05-21T12:41:00Z" w16du:dateUtc="2024-05-21T10:41:00Z">
                <w:pPr>
                  <w:widowControl w:val="0"/>
                  <w:numPr>
                    <w:numId w:val="30"/>
                  </w:numPr>
                  <w:suppressAutoHyphens/>
                  <w:spacing w:after="0" w:line="300" w:lineRule="auto"/>
                  <w:ind w:left="720" w:hanging="360"/>
                </w:pPr>
              </w:pPrChange>
            </w:pPr>
            <w:proofErr w:type="spellStart"/>
            <w:ins w:id="17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. </w:t>
              </w:r>
            </w:ins>
            <w:r w:rsidRPr="00B403CC">
              <w:rPr>
                <w:sz w:val="20"/>
                <w:rPrChange w:id="18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t>75</w:t>
            </w:r>
            <w:del w:id="19" w:author="Nikola Paříková" w:date="2024-05-21T12:41:00Z" w16du:dateUtc="2024-05-21T10:41:00Z">
              <w:r w:rsidR="00281DA6"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 xml:space="preserve"> má</w:delText>
              </w:r>
            </w:del>
            <w:ins w:id="20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, rozměry: cca</w:t>
              </w:r>
            </w:ins>
            <w:r w:rsidRPr="00B403CC">
              <w:rPr>
                <w:sz w:val="20"/>
                <w:rPrChange w:id="21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t xml:space="preserve"> 5x3,6 m výška je 3 m</w:t>
            </w:r>
            <w:del w:id="22" w:author="Nikola Paříková" w:date="2024-05-21T12:41:00Z" w16du:dateUtc="2024-05-21T10:41:00Z">
              <w:r w:rsidR="00281DA6"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, linoleum</w:delText>
              </w:r>
            </w:del>
            <w:ins w:id="23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 -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celozáplavový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hasicí systém</w:t>
              </w:r>
            </w:ins>
          </w:p>
          <w:p w14:paraId="62AA273B" w14:textId="77777777" w:rsidR="00281DA6" w:rsidRPr="001069B8" w:rsidRDefault="00281DA6" w:rsidP="001069B8">
            <w:pPr>
              <w:widowControl w:val="0"/>
              <w:numPr>
                <w:ilvl w:val="0"/>
                <w:numId w:val="30"/>
              </w:numPr>
              <w:suppressAutoHyphens/>
              <w:spacing w:after="0" w:line="300" w:lineRule="auto"/>
              <w:rPr>
                <w:del w:id="24" w:author="Nikola Paříková" w:date="2024-05-21T12:41:00Z" w16du:dateUtc="2024-05-21T10:41:00Z"/>
                <w:rFonts w:eastAsia="Segoe UI" w:cs="Arial"/>
                <w:color w:val="000000"/>
                <w:sz w:val="20"/>
                <w:szCs w:val="20"/>
                <w:lang w:eastAsia="zh-CN" w:bidi="hi-IN"/>
              </w:rPr>
            </w:pPr>
            <w:del w:id="25" w:author="Nikola Paříková" w:date="2024-05-21T12:41:00Z" w16du:dateUtc="2024-05-21T10:41:00Z">
              <w:r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119 má 2,5x1 m a výška 3 m, dlažba</w:delText>
              </w:r>
            </w:del>
          </w:p>
          <w:p w14:paraId="34AFE304" w14:textId="77777777" w:rsidR="00281DA6" w:rsidRPr="001069B8" w:rsidRDefault="00281DA6" w:rsidP="001069B8">
            <w:pPr>
              <w:widowControl w:val="0"/>
              <w:numPr>
                <w:ilvl w:val="0"/>
                <w:numId w:val="30"/>
              </w:numPr>
              <w:suppressAutoHyphens/>
              <w:spacing w:after="0" w:line="300" w:lineRule="auto"/>
              <w:rPr>
                <w:del w:id="26" w:author="Nikola Paříková" w:date="2024-05-21T12:41:00Z" w16du:dateUtc="2024-05-21T10:41:00Z"/>
                <w:rFonts w:eastAsia="Segoe UI" w:cs="Arial"/>
                <w:color w:val="000000"/>
                <w:sz w:val="20"/>
                <w:szCs w:val="20"/>
                <w:lang w:eastAsia="zh-CN" w:bidi="hi-IN"/>
              </w:rPr>
            </w:pPr>
            <w:del w:id="27" w:author="Nikola Paříková" w:date="2024-05-21T12:41:00Z" w16du:dateUtc="2024-05-21T10:41:00Z">
              <w:r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230 má 3x3 m a výška 2,3 m, koberec</w:delText>
              </w:r>
            </w:del>
          </w:p>
          <w:p w14:paraId="11797964" w14:textId="77777777" w:rsidR="00B403CC" w:rsidRPr="00B403CC" w:rsidRDefault="00B403CC" w:rsidP="00B403CC">
            <w:pPr>
              <w:numPr>
                <w:ilvl w:val="0"/>
                <w:numId w:val="30"/>
              </w:numPr>
              <w:spacing w:line="300" w:lineRule="auto"/>
              <w:rPr>
                <w:ins w:id="28" w:author="Nikola Paříková" w:date="2024-05-21T12:41:00Z" w16du:dateUtc="2024-05-21T10:41:00Z"/>
                <w:rFonts w:cs="Arial"/>
                <w:sz w:val="20"/>
                <w:szCs w:val="20"/>
              </w:rPr>
            </w:pPr>
            <w:proofErr w:type="spellStart"/>
            <w:ins w:id="2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. 119, rozměry: 3x RACK </w:t>
              </w:r>
              <w:proofErr w:type="gramStart"/>
              <w:r w:rsidRPr="00B403CC">
                <w:rPr>
                  <w:rFonts w:cs="Arial"/>
                  <w:sz w:val="20"/>
                  <w:szCs w:val="20"/>
                </w:rPr>
                <w:t>malý - lokální</w:t>
              </w:r>
              <w:proofErr w:type="gramEnd"/>
              <w:r w:rsidRPr="00B403CC">
                <w:rPr>
                  <w:rFonts w:cs="Arial"/>
                  <w:sz w:val="20"/>
                  <w:szCs w:val="20"/>
                </w:rPr>
                <w:t xml:space="preserve"> hasicí systém</w:t>
              </w:r>
            </w:ins>
          </w:p>
          <w:p w14:paraId="7C32A8EC" w14:textId="77777777" w:rsidR="00B403CC" w:rsidRPr="00B403CC" w:rsidRDefault="00B403CC" w:rsidP="00B403CC">
            <w:pPr>
              <w:numPr>
                <w:ilvl w:val="0"/>
                <w:numId w:val="30"/>
              </w:numPr>
              <w:spacing w:line="300" w:lineRule="auto"/>
              <w:rPr>
                <w:ins w:id="30" w:author="Nikola Paříková" w:date="2024-05-21T12:41:00Z" w16du:dateUtc="2024-05-21T10:41:00Z"/>
                <w:rFonts w:cs="Arial"/>
                <w:sz w:val="20"/>
                <w:szCs w:val="20"/>
              </w:rPr>
            </w:pPr>
            <w:proofErr w:type="spellStart"/>
            <w:ins w:id="31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. 230, rozměry: 1x RACK, 1x1x2 </w:t>
              </w:r>
              <w:proofErr w:type="gramStart"/>
              <w:r w:rsidRPr="00B403CC">
                <w:rPr>
                  <w:rFonts w:cs="Arial"/>
                  <w:sz w:val="20"/>
                  <w:szCs w:val="20"/>
                </w:rPr>
                <w:t>m - lokální</w:t>
              </w:r>
              <w:proofErr w:type="gramEnd"/>
              <w:r w:rsidRPr="00B403CC">
                <w:rPr>
                  <w:rFonts w:cs="Arial"/>
                  <w:sz w:val="20"/>
                  <w:szCs w:val="20"/>
                </w:rPr>
                <w:t xml:space="preserve"> hasicí systém</w:t>
              </w:r>
            </w:ins>
          </w:p>
          <w:p w14:paraId="3E875D65" w14:textId="7E216B9F" w:rsidR="00B403CC" w:rsidRPr="00B403CC" w:rsidRDefault="00B403CC" w:rsidP="00B403CC">
            <w:pPr>
              <w:numPr>
                <w:ilvl w:val="0"/>
                <w:numId w:val="30"/>
              </w:numPr>
              <w:spacing w:line="300" w:lineRule="auto"/>
              <w:rPr>
                <w:ins w:id="32" w:author="Nikola Paříková" w:date="2024-05-21T12:41:00Z" w16du:dateUtc="2024-05-21T10:41:00Z"/>
                <w:rFonts w:cs="Arial"/>
                <w:sz w:val="20"/>
                <w:szCs w:val="20"/>
              </w:rPr>
            </w:pPr>
            <w:proofErr w:type="spellStart"/>
            <w:ins w:id="33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. </w:t>
              </w:r>
            </w:ins>
            <w:r w:rsidRPr="00B403CC">
              <w:rPr>
                <w:sz w:val="20"/>
                <w:rPrChange w:id="34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t xml:space="preserve">711 </w:t>
            </w:r>
            <w:del w:id="35" w:author="Nikola Paříková" w:date="2024-05-21T12:41:00Z" w16du:dateUtc="2024-05-21T10:41:00Z">
              <w:r w:rsidR="00281DA6"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má 9x 18</w:delText>
              </w:r>
            </w:del>
            <w:ins w:id="36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archiv, rozměry: cca 9x18</w:t>
              </w:r>
            </w:ins>
            <w:r w:rsidRPr="00B403CC">
              <w:rPr>
                <w:sz w:val="20"/>
                <w:rPrChange w:id="37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t xml:space="preserve"> m a výška 2,8 m </w:t>
            </w:r>
            <w:del w:id="38" w:author="Nikola Paříková" w:date="2024-05-21T12:41:00Z" w16du:dateUtc="2024-05-21T10:41:00Z">
              <w:r w:rsidR="00281DA6"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plus kancelář</w:delText>
              </w:r>
            </w:del>
            <w:ins w:id="3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-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celozáplavový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hasicí systém</w:t>
              </w:r>
            </w:ins>
          </w:p>
          <w:p w14:paraId="6A16C8AD" w14:textId="632AA028" w:rsidR="00B403CC" w:rsidRPr="00B403CC" w:rsidRDefault="00B403CC" w:rsidP="00B403CC">
            <w:pPr>
              <w:numPr>
                <w:ilvl w:val="0"/>
                <w:numId w:val="30"/>
              </w:numPr>
              <w:spacing w:line="300" w:lineRule="auto"/>
              <w:rPr>
                <w:sz w:val="20"/>
                <w:rPrChange w:id="40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pPrChange w:id="41" w:author="Nikola Paříková" w:date="2024-05-21T12:41:00Z" w16du:dateUtc="2024-05-21T10:41:00Z">
                <w:pPr>
                  <w:widowControl w:val="0"/>
                  <w:numPr>
                    <w:numId w:val="30"/>
                  </w:numPr>
                  <w:suppressAutoHyphens/>
                  <w:spacing w:after="0" w:line="300" w:lineRule="auto"/>
                  <w:ind w:left="720" w:hanging="360"/>
                </w:pPr>
              </w:pPrChange>
            </w:pPr>
            <w:proofErr w:type="spellStart"/>
            <w:ins w:id="4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. 711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kanc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>., rozměry: cca</w:t>
              </w:r>
            </w:ins>
            <w:r w:rsidRPr="00B403CC">
              <w:rPr>
                <w:sz w:val="20"/>
                <w:rPrChange w:id="43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t xml:space="preserve"> 6x6,2 m a výška 2,7 m</w:t>
            </w:r>
            <w:del w:id="44" w:author="Nikola Paříková" w:date="2024-05-21T12:41:00Z" w16du:dateUtc="2024-05-21T10:41:00Z">
              <w:r w:rsidR="00281DA6"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, linoleum</w:delText>
              </w:r>
            </w:del>
            <w:ins w:id="45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 -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celozáplavový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hasicí systém)</w:t>
              </w:r>
            </w:ins>
          </w:p>
          <w:p w14:paraId="071D7EA6" w14:textId="754EFFDC" w:rsidR="00B403CC" w:rsidRPr="00B403CC" w:rsidRDefault="00281DA6" w:rsidP="00B403CC">
            <w:pPr>
              <w:numPr>
                <w:ilvl w:val="0"/>
                <w:numId w:val="30"/>
              </w:numPr>
              <w:spacing w:line="300" w:lineRule="auto"/>
              <w:rPr>
                <w:sz w:val="20"/>
                <w:rPrChange w:id="46" w:author="Nikola Paříková" w:date="2024-05-21T12:41:00Z" w16du:dateUtc="2024-05-21T10:41:00Z">
                  <w:rPr>
                    <w:color w:val="000000"/>
                    <w:sz w:val="20"/>
                  </w:rPr>
                </w:rPrChange>
              </w:rPr>
              <w:pPrChange w:id="47" w:author="Nikola Paříková" w:date="2024-05-21T12:41:00Z" w16du:dateUtc="2024-05-21T10:41:00Z">
                <w:pPr>
                  <w:widowControl w:val="0"/>
                  <w:numPr>
                    <w:numId w:val="30"/>
                  </w:numPr>
                  <w:suppressAutoHyphens/>
                  <w:spacing w:after="0" w:line="300" w:lineRule="auto"/>
                  <w:ind w:left="720" w:hanging="360"/>
                </w:pPr>
              </w:pPrChange>
            </w:pPr>
            <w:del w:id="48" w:author="Nikola Paříková" w:date="2024-05-21T12:41:00Z" w16du:dateUtc="2024-05-21T10:41:00Z">
              <w:r w:rsidRPr="001069B8">
                <w:rPr>
                  <w:rFonts w:eastAsia="Segoe UI" w:cs="Arial"/>
                  <w:color w:val="000000"/>
                  <w:sz w:val="20"/>
                  <w:szCs w:val="20"/>
                  <w:lang w:eastAsia="zh-CN" w:bidi="hi-IN"/>
                </w:rPr>
                <w:delText>1602 má 1x2 m a výška 2,6 m, dlažba</w:delText>
              </w:r>
            </w:del>
            <w:proofErr w:type="spellStart"/>
            <w:ins w:id="49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>m.č</w:t>
              </w:r>
              <w:proofErr w:type="spellEnd"/>
              <w:r w:rsidR="00B403CC" w:rsidRPr="00B403CC">
                <w:rPr>
                  <w:rFonts w:cs="Arial"/>
                  <w:sz w:val="20"/>
                  <w:szCs w:val="20"/>
                </w:rPr>
                <w:t xml:space="preserve">. 1602, rozměry: 1x RACK, 1x1x2 </w:t>
              </w:r>
              <w:proofErr w:type="gramStart"/>
              <w:r w:rsidR="00B403CC" w:rsidRPr="00B403CC">
                <w:rPr>
                  <w:rFonts w:cs="Arial"/>
                  <w:sz w:val="20"/>
                  <w:szCs w:val="20"/>
                </w:rPr>
                <w:t>m - lokální</w:t>
              </w:r>
              <w:proofErr w:type="gramEnd"/>
              <w:r w:rsidR="00B403CC" w:rsidRPr="00B403CC">
                <w:rPr>
                  <w:rFonts w:cs="Arial"/>
                  <w:sz w:val="20"/>
                  <w:szCs w:val="20"/>
                </w:rPr>
                <w:t xml:space="preserve"> hasicí systém</w:t>
              </w:r>
            </w:ins>
          </w:p>
        </w:tc>
      </w:tr>
      <w:tr w:rsidR="00B403CC" w14:paraId="31C8A03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0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6C8E7FC5" w14:textId="2243B5C4" w:rsidR="00B403CC" w:rsidRPr="00221119" w:rsidRDefault="00B403CC">
            <w:pPr>
              <w:suppressLineNumbers/>
              <w:rPr>
                <w:sz w:val="20"/>
              </w:rPr>
              <w:pPrChange w:id="51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Instalace </w:t>
            </w:r>
            <w:del w:id="52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autonomního</w:delText>
              </w:r>
            </w:del>
            <w:proofErr w:type="spellStart"/>
            <w:ins w:id="53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celozáplavového</w:t>
              </w:r>
            </w:ins>
            <w:proofErr w:type="spellEnd"/>
            <w:r w:rsidRPr="00221119">
              <w:rPr>
                <w:sz w:val="20"/>
              </w:rPr>
              <w:t xml:space="preserve"> plynového stabilního hasicího zařízení (</w:t>
            </w:r>
            <w:del w:id="54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SHZ</w:delText>
              </w:r>
            </w:del>
            <w:ins w:id="55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</w:t>
              </w:r>
            </w:ins>
            <w:r w:rsidRPr="00221119">
              <w:rPr>
                <w:sz w:val="20"/>
              </w:rPr>
              <w:t>) s</w:t>
            </w:r>
            <w:del w:id="56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 xml:space="preserve"> </w:delText>
              </w:r>
            </w:del>
            <w:ins w:id="57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 </w:t>
              </w:r>
            </w:ins>
            <w:r w:rsidRPr="00221119">
              <w:rPr>
                <w:sz w:val="20"/>
              </w:rPr>
              <w:t>hasivem</w:t>
            </w:r>
            <w:del w:id="58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, zajišťující</w:delText>
              </w:r>
            </w:del>
            <w:ins w:id="5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 FK-5-1-12 pro</w:t>
              </w:r>
            </w:ins>
            <w:r w:rsidRPr="00221119">
              <w:rPr>
                <w:sz w:val="20"/>
              </w:rPr>
              <w:t xml:space="preserve"> požární ochranu </w:t>
            </w:r>
            <w:del w:id="60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místnosti</w:delText>
              </w:r>
            </w:del>
            <w:ins w:id="61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místností (tlak 25 bar) a lokálního hasicího systému s hasivem FK-5-1-12, využívající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teplocitlivé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trubičky, pro rackové skříně</w:t>
              </w:r>
            </w:ins>
            <w:r w:rsidRPr="00221119">
              <w:rPr>
                <w:sz w:val="20"/>
              </w:rPr>
              <w:t>.</w:t>
            </w:r>
          </w:p>
        </w:tc>
      </w:tr>
      <w:tr w:rsidR="00B403CC" w14:paraId="399D38E3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2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78B7AE0E" w14:textId="1AA0F1CD" w:rsidR="00B403CC" w:rsidRPr="00221119" w:rsidRDefault="001925FB">
            <w:pPr>
              <w:suppressLineNumbers/>
              <w:rPr>
                <w:sz w:val="20"/>
              </w:rPr>
              <w:pPrChange w:id="63" w:author="Nikola Paříková" w:date="2024-05-21T12:41:00Z" w16du:dateUtc="2024-05-21T10:41:00Z">
                <w:pPr>
                  <w:pStyle w:val="Obsahtabulky"/>
                </w:pPr>
              </w:pPrChange>
            </w:pPr>
            <w:del w:id="64" w:author="Nikola Paříková" w:date="2024-05-21T12:41:00Z" w16du:dateUtc="2024-05-21T10:41:00Z">
              <w:r w:rsidRPr="001069B8">
                <w:rPr>
                  <w:rFonts w:cs="Arial"/>
                  <w:sz w:val="20"/>
                  <w:szCs w:val="20"/>
                </w:rPr>
                <w:delText>Systém</w:delText>
              </w:r>
            </w:del>
            <w:proofErr w:type="spellStart"/>
            <w:ins w:id="65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>Celozáplavový</w:t>
              </w:r>
              <w:proofErr w:type="spellEnd"/>
              <w:r w:rsidR="00B403CC" w:rsidRPr="00B403CC">
                <w:rPr>
                  <w:rFonts w:cs="Arial"/>
                  <w:sz w:val="20"/>
                  <w:szCs w:val="20"/>
                </w:rPr>
                <w:t xml:space="preserve"> systém</w:t>
              </w:r>
            </w:ins>
            <w:r w:rsidR="00B403CC" w:rsidRPr="00221119">
              <w:rPr>
                <w:sz w:val="20"/>
              </w:rPr>
              <w:t xml:space="preserve"> bude plně autonomní s vlastní detekcí požáru</w:t>
            </w:r>
            <w:ins w:id="66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>.</w:t>
              </w:r>
            </w:ins>
          </w:p>
        </w:tc>
      </w:tr>
      <w:tr w:rsidR="00B403CC" w14:paraId="03D9C2A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7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F9C2239" w14:textId="2B6917E5" w:rsidR="00B403CC" w:rsidRPr="00221119" w:rsidRDefault="00B403CC">
            <w:pPr>
              <w:suppressLineNumbers/>
              <w:rPr>
                <w:sz w:val="20"/>
              </w:rPr>
              <w:pPrChange w:id="68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Součástí </w:t>
            </w:r>
            <w:proofErr w:type="spellStart"/>
            <w:ins w:id="6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celozáplavového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</w:t>
              </w:r>
            </w:ins>
            <w:r w:rsidRPr="00221119">
              <w:rPr>
                <w:sz w:val="20"/>
              </w:rPr>
              <w:t xml:space="preserve">systému </w:t>
            </w:r>
            <w:del w:id="70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SHZ</w:delText>
              </w:r>
            </w:del>
            <w:ins w:id="71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</w:t>
              </w:r>
            </w:ins>
            <w:r w:rsidRPr="00221119">
              <w:rPr>
                <w:sz w:val="20"/>
              </w:rPr>
              <w:t xml:space="preserve"> musí být výstražná signalizace, tlačítka pro </w:t>
            </w:r>
            <w:proofErr w:type="gramStart"/>
            <w:r w:rsidRPr="00221119">
              <w:rPr>
                <w:sz w:val="20"/>
              </w:rPr>
              <w:t>aktivaci</w:t>
            </w:r>
            <w:proofErr w:type="gramEnd"/>
            <w:r w:rsidRPr="00221119">
              <w:rPr>
                <w:sz w:val="20"/>
              </w:rPr>
              <w:t xml:space="preserve"> respektive blokování </w:t>
            </w:r>
            <w:ins w:id="7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(přerušení) </w:t>
              </w:r>
            </w:ins>
            <w:r w:rsidRPr="00221119">
              <w:rPr>
                <w:sz w:val="20"/>
              </w:rPr>
              <w:t>hašení, monitoring množství hasiva.</w:t>
            </w:r>
          </w:p>
        </w:tc>
      </w:tr>
      <w:tr w:rsidR="00B403CC" w14:paraId="350D44C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3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40DEB6B" w14:textId="79C67E89" w:rsidR="00B403CC" w:rsidRPr="00221119" w:rsidRDefault="001925FB">
            <w:pPr>
              <w:suppressLineNumbers/>
              <w:rPr>
                <w:sz w:val="20"/>
              </w:rPr>
              <w:pPrChange w:id="74" w:author="Nikola Paříková" w:date="2024-05-21T12:41:00Z" w16du:dateUtc="2024-05-21T10:41:00Z">
                <w:pPr>
                  <w:pStyle w:val="Obsahtabulky"/>
                </w:pPr>
              </w:pPrChange>
            </w:pPr>
            <w:del w:id="75" w:author="Nikola Paříková" w:date="2024-05-21T12:41:00Z" w16du:dateUtc="2024-05-21T10:41:00Z">
              <w:r w:rsidRPr="001069B8">
                <w:rPr>
                  <w:rFonts w:cs="Arial"/>
                  <w:sz w:val="20"/>
                  <w:szCs w:val="20"/>
                </w:rPr>
                <w:delText>Je</w:delText>
              </w:r>
            </w:del>
            <w:ins w:id="76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 xml:space="preserve">U </w:t>
              </w:r>
              <w:proofErr w:type="spellStart"/>
              <w:r w:rsidR="00B403CC" w:rsidRPr="00B403CC">
                <w:rPr>
                  <w:rFonts w:cs="Arial"/>
                  <w:sz w:val="20"/>
                  <w:szCs w:val="20"/>
                </w:rPr>
                <w:t>celozáplavového</w:t>
              </w:r>
              <w:proofErr w:type="spellEnd"/>
              <w:r w:rsidR="00B403CC" w:rsidRPr="00B403CC">
                <w:rPr>
                  <w:rFonts w:cs="Arial"/>
                  <w:sz w:val="20"/>
                  <w:szCs w:val="20"/>
                </w:rPr>
                <w:t xml:space="preserve"> systému je</w:t>
              </w:r>
            </w:ins>
            <w:r w:rsidR="00B403CC" w:rsidRPr="00221119">
              <w:rPr>
                <w:sz w:val="20"/>
              </w:rPr>
              <w:t xml:space="preserve"> požadována funkce možného odstavení hašení v případě údržbových prací serverovny. </w:t>
            </w:r>
          </w:p>
        </w:tc>
      </w:tr>
      <w:tr w:rsidR="00B403CC" w14:paraId="04D1784B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9148F7C" w14:textId="77777777" w:rsidR="00B403CC" w:rsidRPr="00221119" w:rsidRDefault="00B403CC">
            <w:pPr>
              <w:suppressLineNumbers/>
              <w:rPr>
                <w:sz w:val="20"/>
              </w:rPr>
              <w:pPrChange w:id="78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>Projekční předpis ČSN EN 15004-1,2</w:t>
            </w:r>
          </w:p>
        </w:tc>
      </w:tr>
      <w:tr w:rsidR="00B403CC" w14:paraId="7719AC69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9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73008C77" w14:textId="77777777" w:rsidR="00B403CC" w:rsidRPr="00221119" w:rsidRDefault="00B403CC">
            <w:pPr>
              <w:suppressLineNumbers/>
              <w:rPr>
                <w:sz w:val="20"/>
              </w:rPr>
              <w:pPrChange w:id="80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>Minimální návrhová objemová koncentrace hasiva 5,6 %</w:t>
            </w:r>
          </w:p>
        </w:tc>
      </w:tr>
      <w:tr w:rsidR="00B403CC" w14:paraId="0163196E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1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2EF829AA" w14:textId="4EF13F83" w:rsidR="00B403CC" w:rsidRPr="00221119" w:rsidRDefault="001925FB">
            <w:pPr>
              <w:suppressLineNumbers/>
              <w:rPr>
                <w:sz w:val="20"/>
              </w:rPr>
              <w:pPrChange w:id="82" w:author="Nikola Paříková" w:date="2024-05-21T12:41:00Z" w16du:dateUtc="2024-05-21T10:41:00Z">
                <w:pPr>
                  <w:pStyle w:val="Obsahtabulky"/>
                </w:pPr>
              </w:pPrChange>
            </w:pPr>
            <w:del w:id="83" w:author="Nikola Paříková" w:date="2024-05-21T12:41:00Z" w16du:dateUtc="2024-05-21T10:41:00Z">
              <w:r w:rsidRPr="001069B8">
                <w:rPr>
                  <w:rFonts w:cs="Arial"/>
                  <w:sz w:val="20"/>
                  <w:szCs w:val="20"/>
                </w:rPr>
                <w:delText>Systémový tlak v lahvích minimálně 50 bar (minimalizace počtu a velikosti lahví a dimenze potrubí)</w:delText>
              </w:r>
            </w:del>
            <w:ins w:id="84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>U lokálního systému je požadovaný monitoring poklesu tlaku/vypuštění hasiva.</w:t>
              </w:r>
            </w:ins>
          </w:p>
        </w:tc>
      </w:tr>
      <w:tr w:rsidR="00B403CC" w14:paraId="323FDF7D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5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1D34D0D" w14:textId="181E543E" w:rsidR="00B403CC" w:rsidRPr="00221119" w:rsidRDefault="00B403CC">
            <w:pPr>
              <w:suppressLineNumbers/>
              <w:rPr>
                <w:sz w:val="20"/>
              </w:rPr>
              <w:pPrChange w:id="86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Každá láhev </w:t>
            </w:r>
            <w:ins w:id="87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u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celozáplavového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systému </w:t>
              </w:r>
            </w:ins>
            <w:r w:rsidRPr="00221119">
              <w:rPr>
                <w:sz w:val="20"/>
              </w:rPr>
              <w:t xml:space="preserve">bude vybavena zařízením pro monitorování množství hasiva s propojením do ovládací ústředny </w:t>
            </w:r>
            <w:del w:id="88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SHZ</w:delText>
              </w:r>
            </w:del>
            <w:ins w:id="8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</w:t>
              </w:r>
            </w:ins>
            <w:r w:rsidRPr="00221119">
              <w:rPr>
                <w:sz w:val="20"/>
              </w:rPr>
              <w:t>.</w:t>
            </w:r>
          </w:p>
        </w:tc>
      </w:tr>
      <w:tr w:rsidR="00B403CC" w14:paraId="2214E55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0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76D95B3" w14:textId="5E928538" w:rsidR="00B403CC" w:rsidRPr="00221119" w:rsidRDefault="00B403CC">
            <w:pPr>
              <w:suppressLineNumbers/>
              <w:rPr>
                <w:sz w:val="20"/>
              </w:rPr>
              <w:pPrChange w:id="91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Potrubní rozvod – </w:t>
            </w:r>
            <w:del w:id="92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pozinkované, tlak 60/80 bar</w:delText>
              </w:r>
            </w:del>
            <w:ins w:id="93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ocelové potrubí s povrchovou úpravou-pozink</w:t>
              </w:r>
            </w:ins>
          </w:p>
        </w:tc>
      </w:tr>
      <w:tr w:rsidR="001925FB" w:rsidRPr="001069B8" w14:paraId="44AA682C" w14:textId="77777777" w:rsidTr="00681FD4">
        <w:tblPrEx>
          <w:tblLook w:val="0000" w:firstRow="0" w:lastRow="0" w:firstColumn="0" w:lastColumn="0" w:noHBand="0" w:noVBand="0"/>
        </w:tblPrEx>
        <w:trPr>
          <w:del w:id="94" w:author="Nikola Paříková" w:date="2024-05-21T12:41:00Z" w16du:dateUtc="2024-05-21T10:41:00Z"/>
        </w:trPr>
        <w:tc>
          <w:tcPr>
            <w:tcW w:w="0" w:type="auto"/>
          </w:tcPr>
          <w:p w14:paraId="360DA61D" w14:textId="77777777" w:rsidR="001925FB" w:rsidRPr="001069B8" w:rsidRDefault="001925FB" w:rsidP="00681FD4">
            <w:pPr>
              <w:pStyle w:val="Obsahtabulky"/>
              <w:rPr>
                <w:del w:id="95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96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Pro ovládání SHZ je požadován adresný systém schválený dle EN 12094</w:delText>
              </w:r>
            </w:del>
          </w:p>
        </w:tc>
      </w:tr>
      <w:tr w:rsidR="00B403CC" w14:paraId="36E08DF5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7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16AE46D8" w14:textId="25429D91" w:rsidR="00B403CC" w:rsidRPr="00221119" w:rsidRDefault="00B403CC">
            <w:pPr>
              <w:suppressLineNumbers/>
              <w:rPr>
                <w:sz w:val="20"/>
              </w:rPr>
              <w:pPrChange w:id="98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Systém bude využívat </w:t>
            </w:r>
            <w:del w:id="99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adresné multisenzory (kombinace optického a teplotního</w:delText>
              </w:r>
            </w:del>
            <w:ins w:id="100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opticko-kouřové</w:t>
              </w:r>
            </w:ins>
            <w:r w:rsidRPr="00221119">
              <w:rPr>
                <w:sz w:val="20"/>
              </w:rPr>
              <w:t xml:space="preserve"> hlásiče</w:t>
            </w:r>
            <w:del w:id="101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)</w:delText>
              </w:r>
            </w:del>
          </w:p>
        </w:tc>
      </w:tr>
      <w:tr w:rsidR="00B403CC" w14:paraId="28969AC4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2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07A38BFC" w14:textId="77777777" w:rsidR="001925FB" w:rsidRPr="001069B8" w:rsidRDefault="001925FB" w:rsidP="00681FD4">
            <w:pPr>
              <w:pStyle w:val="Obsahtabulky"/>
              <w:rPr>
                <w:del w:id="103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04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Ústředna bude obsahovat:</w:delText>
              </w:r>
            </w:del>
          </w:p>
          <w:p w14:paraId="5FB2C066" w14:textId="77777777" w:rsidR="00B403CC" w:rsidRPr="00B403CC" w:rsidRDefault="00B403CC">
            <w:pPr>
              <w:suppressLineNumbers/>
              <w:rPr>
                <w:ins w:id="105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106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Ústředna u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celozáplavového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systému musí vyhovovat dle norem EN54-2, EN54-4, EN12094-1:</w:t>
              </w:r>
            </w:ins>
          </w:p>
          <w:p w14:paraId="678C056F" w14:textId="77777777" w:rsidR="00B403CC" w:rsidRPr="00221119" w:rsidRDefault="00B403CC" w:rsidP="00B403CC">
            <w:pPr>
              <w:numPr>
                <w:ilvl w:val="0"/>
                <w:numId w:val="28"/>
              </w:numPr>
              <w:suppressLineNumbers/>
              <w:rPr>
                <w:sz w:val="20"/>
              </w:rPr>
              <w:pPrChange w:id="107" w:author="Nikola Paříková" w:date="2024-05-21T12:41:00Z" w16du:dateUtc="2024-05-21T10:41:00Z">
                <w:pPr>
                  <w:pStyle w:val="Obsahtabulky"/>
                  <w:numPr>
                    <w:numId w:val="28"/>
                  </w:numPr>
                  <w:ind w:left="720" w:hanging="360"/>
                </w:pPr>
              </w:pPrChange>
            </w:pPr>
            <w:ins w:id="108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Záložní </w:t>
              </w:r>
            </w:ins>
            <w:proofErr w:type="spellStart"/>
            <w:r w:rsidRPr="00221119">
              <w:rPr>
                <w:sz w:val="20"/>
              </w:rPr>
              <w:t>akubaterie</w:t>
            </w:r>
            <w:proofErr w:type="spellEnd"/>
          </w:p>
          <w:p w14:paraId="01B96140" w14:textId="77777777" w:rsidR="00B403CC" w:rsidRPr="00221119" w:rsidRDefault="00B403CC" w:rsidP="00B403CC">
            <w:pPr>
              <w:numPr>
                <w:ilvl w:val="0"/>
                <w:numId w:val="28"/>
              </w:numPr>
              <w:suppressLineNumbers/>
              <w:rPr>
                <w:sz w:val="20"/>
              </w:rPr>
              <w:pPrChange w:id="109" w:author="Nikola Paříková" w:date="2024-05-21T12:41:00Z" w16du:dateUtc="2024-05-21T10:41:00Z">
                <w:pPr>
                  <w:pStyle w:val="Obsahtabulky"/>
                  <w:numPr>
                    <w:numId w:val="28"/>
                  </w:numPr>
                  <w:ind w:left="720" w:hanging="360"/>
                </w:pPr>
              </w:pPrChange>
            </w:pPr>
            <w:r w:rsidRPr="00221119">
              <w:rPr>
                <w:sz w:val="20"/>
              </w:rPr>
              <w:t>displej pro zobrazení stavu systému</w:t>
            </w:r>
          </w:p>
          <w:p w14:paraId="283E00E4" w14:textId="77777777" w:rsidR="001925FB" w:rsidRPr="001069B8" w:rsidRDefault="001925FB" w:rsidP="001925FB">
            <w:pPr>
              <w:pStyle w:val="Obsahtabulky"/>
              <w:numPr>
                <w:ilvl w:val="0"/>
                <w:numId w:val="28"/>
              </w:numPr>
              <w:rPr>
                <w:del w:id="110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11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paměť událostí s minimální počtem 900 zápisů</w:delText>
              </w:r>
            </w:del>
          </w:p>
          <w:p w14:paraId="6DB4E319" w14:textId="77777777" w:rsidR="001925FB" w:rsidRPr="001069B8" w:rsidRDefault="001925FB" w:rsidP="001925FB">
            <w:pPr>
              <w:pStyle w:val="Obsahtabulky"/>
              <w:numPr>
                <w:ilvl w:val="0"/>
                <w:numId w:val="28"/>
              </w:numPr>
              <w:rPr>
                <w:del w:id="112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13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funkci „SERVIS“ pro automatické upozornění provedení servisu</w:delText>
              </w:r>
            </w:del>
          </w:p>
          <w:p w14:paraId="3FD47345" w14:textId="4F791FBB" w:rsidR="00B403CC" w:rsidRPr="00B403CC" w:rsidRDefault="001925FB" w:rsidP="00B403CC">
            <w:pPr>
              <w:numPr>
                <w:ilvl w:val="0"/>
                <w:numId w:val="28"/>
              </w:numPr>
              <w:suppressLineNumbers/>
              <w:rPr>
                <w:ins w:id="114" w:author="Nikola Paříková" w:date="2024-05-21T12:41:00Z" w16du:dateUtc="2024-05-21T10:41:00Z"/>
                <w:rFonts w:cs="Arial"/>
                <w:sz w:val="20"/>
                <w:szCs w:val="20"/>
              </w:rPr>
            </w:pPr>
            <w:del w:id="115" w:author="Nikola Paříková" w:date="2024-05-21T12:41:00Z" w16du:dateUtc="2024-05-21T10:41:00Z">
              <w:r w:rsidRPr="001069B8">
                <w:rPr>
                  <w:rFonts w:cs="Arial"/>
                  <w:sz w:val="20"/>
                  <w:szCs w:val="20"/>
                </w:rPr>
                <w:delText>musí splňovat komunikaci do nadřazeného systému pomocí RS485 ModBus</w:delText>
              </w:r>
            </w:del>
            <w:ins w:id="116" w:author="Nikola Paříková" w:date="2024-05-21T12:41:00Z" w16du:dateUtc="2024-05-21T10:41:00Z">
              <w:r w:rsidR="00B403CC" w:rsidRPr="00B403CC">
                <w:rPr>
                  <w:rFonts w:cs="Arial"/>
                  <w:sz w:val="20"/>
                  <w:szCs w:val="20"/>
                </w:rPr>
                <w:t>3 detekční smyčky</w:t>
              </w:r>
            </w:ins>
          </w:p>
          <w:p w14:paraId="5456FF8D" w14:textId="77777777" w:rsidR="00B403CC" w:rsidRPr="00221119" w:rsidRDefault="00B403CC" w:rsidP="00B403CC">
            <w:pPr>
              <w:numPr>
                <w:ilvl w:val="0"/>
                <w:numId w:val="28"/>
              </w:numPr>
              <w:suppressLineNumbers/>
              <w:rPr>
                <w:sz w:val="20"/>
              </w:rPr>
              <w:pPrChange w:id="117" w:author="Nikola Paříková" w:date="2024-05-21T12:41:00Z" w16du:dateUtc="2024-05-21T10:41:00Z">
                <w:pPr>
                  <w:pStyle w:val="Obsahtabulky"/>
                  <w:numPr>
                    <w:numId w:val="28"/>
                  </w:numPr>
                  <w:ind w:left="720" w:hanging="360"/>
                </w:pPr>
              </w:pPrChange>
            </w:pPr>
            <w:ins w:id="118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Posílat stavy pomocí GSM komunikátoru na dohledové pracoviště</w:t>
              </w:r>
            </w:ins>
          </w:p>
        </w:tc>
      </w:tr>
      <w:tr w:rsidR="00B403CC" w14:paraId="309E4440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9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34BC232D" w14:textId="1A84A9D4" w:rsidR="00B403CC" w:rsidRPr="00221119" w:rsidRDefault="00B403CC">
            <w:pPr>
              <w:suppressLineNumbers/>
              <w:rPr>
                <w:sz w:val="20"/>
              </w:rPr>
              <w:pPrChange w:id="120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Komponenty systému </w:t>
            </w:r>
            <w:del w:id="121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SHZ</w:delText>
              </w:r>
            </w:del>
            <w:ins w:id="12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</w:t>
              </w:r>
            </w:ins>
            <w:r w:rsidRPr="00221119">
              <w:rPr>
                <w:sz w:val="20"/>
              </w:rPr>
              <w:t xml:space="preserve"> jsou chráněny před vlivy mechanickými, chemickými a povětrnostními.</w:t>
            </w:r>
          </w:p>
        </w:tc>
      </w:tr>
      <w:tr w:rsidR="00B403CC" w14:paraId="033EC58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3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42AD08FE" w14:textId="6E73ED73" w:rsidR="00B403CC" w:rsidRPr="00221119" w:rsidRDefault="00B403CC">
            <w:pPr>
              <w:suppressLineNumbers/>
              <w:rPr>
                <w:sz w:val="20"/>
              </w:rPr>
              <w:pPrChange w:id="124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>Dveře musí být osazeny automatickým zavíračem</w:t>
            </w:r>
            <w:del w:id="125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, celoobvodovým těsněním, práh – mechanicky výsuvná lišta či těsnící kartáč, otevíratelné zevnitř ve směru úniku a to i v případě, že jsou uzamčeny zvenku</w:delText>
              </w:r>
            </w:del>
            <w:r w:rsidRPr="00221119">
              <w:rPr>
                <w:sz w:val="20"/>
              </w:rPr>
              <w:t>.</w:t>
            </w:r>
          </w:p>
        </w:tc>
      </w:tr>
      <w:tr w:rsidR="00B403CC" w14:paraId="39B47104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6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1A2C89F0" w14:textId="77777777" w:rsidR="00B403CC" w:rsidRPr="00221119" w:rsidRDefault="00B403CC">
            <w:pPr>
              <w:suppressLineNumbers/>
              <w:rPr>
                <w:sz w:val="20"/>
              </w:rPr>
              <w:pPrChange w:id="127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>Chráněný prostor musí být co nejlépe utěsněn, použitý materiál na obvodové stěny nesmí vykazovat spárové či pórové netěsnosti, udržení hašení schopné koncentrace minimálně po dobu 10 minut</w:t>
            </w:r>
          </w:p>
        </w:tc>
      </w:tr>
      <w:tr w:rsidR="00B403CC" w14:paraId="412CA5AE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8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5A60731A" w14:textId="77777777" w:rsidR="00B403CC" w:rsidRPr="00221119" w:rsidRDefault="00B403CC">
            <w:pPr>
              <w:suppressLineNumbers/>
              <w:rPr>
                <w:sz w:val="20"/>
              </w:rPr>
              <w:pPrChange w:id="129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>Klimatizační jednotky s vnitřním oběhem vzduchu není nutné odstavovat.</w:t>
            </w:r>
          </w:p>
        </w:tc>
      </w:tr>
      <w:tr w:rsidR="00B403CC" w14:paraId="7BA43160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0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68DCDA00" w14:textId="706940E5" w:rsidR="00B403CC" w:rsidRPr="00221119" w:rsidRDefault="00B403CC">
            <w:pPr>
              <w:suppressLineNumbers/>
              <w:rPr>
                <w:sz w:val="20"/>
              </w:rPr>
              <w:pPrChange w:id="131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Ovládací ústředna </w:t>
            </w:r>
            <w:del w:id="132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SHZ</w:delText>
              </w:r>
            </w:del>
            <w:ins w:id="133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</w:t>
              </w:r>
            </w:ins>
            <w:r w:rsidRPr="00221119">
              <w:rPr>
                <w:sz w:val="20"/>
              </w:rPr>
              <w:t xml:space="preserve"> musí mít samostatně jištěný přívod </w:t>
            </w:r>
            <w:proofErr w:type="gramStart"/>
            <w:r w:rsidRPr="00221119">
              <w:rPr>
                <w:sz w:val="20"/>
              </w:rPr>
              <w:t>230V</w:t>
            </w:r>
            <w:proofErr w:type="gramEnd"/>
            <w:r w:rsidRPr="00221119">
              <w:rPr>
                <w:sz w:val="20"/>
              </w:rPr>
              <w:t>/50Hz/6A pro napájení.</w:t>
            </w:r>
          </w:p>
        </w:tc>
      </w:tr>
      <w:tr w:rsidR="00B403CC" w14:paraId="114B3EDB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4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650727FC" w14:textId="38D69A32" w:rsidR="00B403CC" w:rsidRPr="00B403CC" w:rsidRDefault="00B403CC">
            <w:pPr>
              <w:suppressLineNumbers/>
              <w:rPr>
                <w:ins w:id="135" w:author="Nikola Paříková" w:date="2024-05-21T12:41:00Z" w16du:dateUtc="2024-05-21T10:41:00Z"/>
                <w:rFonts w:cs="Arial"/>
                <w:sz w:val="20"/>
                <w:szCs w:val="20"/>
              </w:rPr>
            </w:pPr>
            <w:r w:rsidRPr="00221119">
              <w:rPr>
                <w:sz w:val="20"/>
              </w:rPr>
              <w:t xml:space="preserve">Přenos signálů </w:t>
            </w:r>
            <w:del w:id="136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od SHZ</w:delText>
              </w:r>
            </w:del>
            <w:ins w:id="137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GHZ bude napojen do objektové EZS nebo pomocí GSM komunikátoru</w:t>
              </w:r>
            </w:ins>
            <w:r w:rsidRPr="00221119">
              <w:rPr>
                <w:sz w:val="20"/>
              </w:rPr>
              <w:t xml:space="preserve"> na </w:t>
            </w:r>
            <w:del w:id="138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EPS / nadstavbový / dohledový</w:delText>
              </w:r>
            </w:del>
            <w:ins w:id="13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dohledové centrum:</w:t>
              </w:r>
            </w:ins>
          </w:p>
          <w:p w14:paraId="5E95CEFA" w14:textId="1BE64FED" w:rsidR="00B403CC" w:rsidRPr="00221119" w:rsidRDefault="00B403CC">
            <w:pPr>
              <w:suppressLineNumbers/>
              <w:rPr>
                <w:sz w:val="20"/>
              </w:rPr>
              <w:pPrChange w:id="140" w:author="Nikola Paříková" w:date="2024-05-21T12:41:00Z" w16du:dateUtc="2024-05-21T10:41:00Z">
                <w:pPr>
                  <w:pStyle w:val="Obsahtabulky"/>
                </w:pPr>
              </w:pPrChange>
            </w:pPr>
            <w:ins w:id="141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Pro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celozáplavový</w:t>
              </w:r>
            </w:ins>
            <w:proofErr w:type="spellEnd"/>
            <w:r w:rsidRPr="00221119">
              <w:rPr>
                <w:sz w:val="20"/>
              </w:rPr>
              <w:t xml:space="preserve"> systém</w:t>
            </w:r>
            <w:del w:id="142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 xml:space="preserve"> (4-8 signálů) – rozšíření vstupů EPS / nadstavbového / dohledového systému</w:delText>
              </w:r>
            </w:del>
            <w:r w:rsidRPr="00221119">
              <w:rPr>
                <w:sz w:val="20"/>
              </w:rPr>
              <w:t>:</w:t>
            </w:r>
          </w:p>
          <w:p w14:paraId="6D94EFD1" w14:textId="77777777" w:rsidR="001925FB" w:rsidRPr="001069B8" w:rsidRDefault="001925FB" w:rsidP="001925FB">
            <w:pPr>
              <w:pStyle w:val="Obsahtabulky"/>
              <w:numPr>
                <w:ilvl w:val="0"/>
                <w:numId w:val="29"/>
              </w:numPr>
              <w:rPr>
                <w:del w:id="143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44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předpoplach</w:delText>
              </w:r>
            </w:del>
          </w:p>
          <w:p w14:paraId="05C11206" w14:textId="77777777" w:rsidR="001925FB" w:rsidRPr="001069B8" w:rsidRDefault="001925FB" w:rsidP="001925FB">
            <w:pPr>
              <w:pStyle w:val="Obsahtabulky"/>
              <w:numPr>
                <w:ilvl w:val="0"/>
                <w:numId w:val="29"/>
              </w:numPr>
              <w:rPr>
                <w:del w:id="145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46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poplach</w:delText>
              </w:r>
            </w:del>
          </w:p>
          <w:p w14:paraId="5ADD35A3" w14:textId="77777777" w:rsidR="001925FB" w:rsidRPr="001069B8" w:rsidRDefault="001925FB" w:rsidP="001925FB">
            <w:pPr>
              <w:pStyle w:val="Obsahtabulky"/>
              <w:numPr>
                <w:ilvl w:val="0"/>
                <w:numId w:val="29"/>
              </w:numPr>
              <w:rPr>
                <w:del w:id="147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48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aktivace</w:delText>
              </w:r>
            </w:del>
          </w:p>
          <w:p w14:paraId="34324442" w14:textId="77777777" w:rsidR="00B403CC" w:rsidRPr="00B403CC" w:rsidRDefault="00B403CC" w:rsidP="00B403CC">
            <w:pPr>
              <w:numPr>
                <w:ilvl w:val="0"/>
                <w:numId w:val="29"/>
              </w:numPr>
              <w:suppressLineNumbers/>
              <w:rPr>
                <w:ins w:id="149" w:author="Nikola Paříková" w:date="2024-05-21T12:41:00Z" w16du:dateUtc="2024-05-21T10:41:00Z"/>
                <w:rFonts w:cs="Arial"/>
                <w:sz w:val="20"/>
                <w:szCs w:val="20"/>
              </w:rPr>
            </w:pPr>
            <w:proofErr w:type="spellStart"/>
            <w:ins w:id="150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Předpoplach</w:t>
              </w:r>
              <w:proofErr w:type="spellEnd"/>
            </w:ins>
          </w:p>
          <w:p w14:paraId="07715FFD" w14:textId="77777777" w:rsidR="00B403CC" w:rsidRPr="00B403CC" w:rsidRDefault="00B403CC" w:rsidP="00B403CC">
            <w:pPr>
              <w:numPr>
                <w:ilvl w:val="0"/>
                <w:numId w:val="29"/>
              </w:numPr>
              <w:suppressLineNumbers/>
              <w:rPr>
                <w:ins w:id="151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15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Poplach / Aktivace</w:t>
              </w:r>
            </w:ins>
          </w:p>
          <w:p w14:paraId="237C0F61" w14:textId="77777777" w:rsidR="00B403CC" w:rsidRPr="00221119" w:rsidRDefault="00B403CC" w:rsidP="00B403CC">
            <w:pPr>
              <w:numPr>
                <w:ilvl w:val="0"/>
                <w:numId w:val="29"/>
              </w:numPr>
              <w:suppressLineNumbers/>
              <w:rPr>
                <w:sz w:val="20"/>
              </w:rPr>
              <w:pPrChange w:id="153" w:author="Nikola Paříková" w:date="2024-05-21T12:41:00Z" w16du:dateUtc="2024-05-21T10:41:00Z">
                <w:pPr>
                  <w:pStyle w:val="Obsahtabulky"/>
                  <w:numPr>
                    <w:numId w:val="29"/>
                  </w:numPr>
                  <w:ind w:left="720" w:hanging="360"/>
                </w:pPr>
              </w:pPrChange>
            </w:pPr>
            <w:r w:rsidRPr="00221119">
              <w:rPr>
                <w:sz w:val="20"/>
              </w:rPr>
              <w:t>SUM porucha</w:t>
            </w:r>
          </w:p>
          <w:p w14:paraId="0211F7DA" w14:textId="77777777" w:rsidR="001925FB" w:rsidRPr="001069B8" w:rsidRDefault="001925FB" w:rsidP="001925FB">
            <w:pPr>
              <w:pStyle w:val="Obsahtabulky"/>
              <w:numPr>
                <w:ilvl w:val="0"/>
                <w:numId w:val="29"/>
              </w:numPr>
              <w:rPr>
                <w:del w:id="154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55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Úbytek hasiva</w:delText>
              </w:r>
            </w:del>
          </w:p>
          <w:p w14:paraId="065E0FB6" w14:textId="77777777" w:rsidR="001925FB" w:rsidRPr="001069B8" w:rsidRDefault="001925FB" w:rsidP="001925FB">
            <w:pPr>
              <w:pStyle w:val="Obsahtabulky"/>
              <w:numPr>
                <w:ilvl w:val="0"/>
                <w:numId w:val="29"/>
              </w:numPr>
              <w:rPr>
                <w:del w:id="156" w:author="Nikola Paříková" w:date="2024-05-21T12:41:00Z" w16du:dateUtc="2024-05-21T10:41:00Z"/>
                <w:rFonts w:ascii="Arial" w:hAnsi="Arial" w:cs="Arial"/>
                <w:sz w:val="20"/>
                <w:szCs w:val="20"/>
              </w:rPr>
            </w:pPr>
            <w:del w:id="157" w:author="Nikola Paříková" w:date="2024-05-21T12:41:00Z" w16du:dateUtc="2024-05-21T10:41:00Z">
              <w:r w:rsidRPr="001069B8">
                <w:rPr>
                  <w:rFonts w:ascii="Arial" w:hAnsi="Arial" w:cs="Arial"/>
                  <w:sz w:val="20"/>
                  <w:szCs w:val="20"/>
                </w:rPr>
                <w:delText>Aktivace STOP tlačítka (nouzové přerušení)</w:delText>
              </w:r>
            </w:del>
          </w:p>
          <w:p w14:paraId="6966C4FE" w14:textId="77777777" w:rsidR="00B403CC" w:rsidRPr="00B403CC" w:rsidRDefault="00B403CC" w:rsidP="00B403CC">
            <w:pPr>
              <w:numPr>
                <w:ilvl w:val="0"/>
                <w:numId w:val="29"/>
              </w:numPr>
              <w:suppressLineNumbers/>
              <w:rPr>
                <w:ins w:id="158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15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Hasivo vypuštěno</w:t>
              </w:r>
            </w:ins>
          </w:p>
          <w:p w14:paraId="26A02C6D" w14:textId="77777777" w:rsidR="00B403CC" w:rsidRPr="00B403CC" w:rsidRDefault="00B403CC" w:rsidP="00B403CC">
            <w:pPr>
              <w:numPr>
                <w:ilvl w:val="0"/>
                <w:numId w:val="29"/>
              </w:numPr>
              <w:suppressLineNumbers/>
              <w:rPr>
                <w:ins w:id="160" w:author="Nikola Paříková" w:date="2024-05-21T12:41:00Z" w16du:dateUtc="2024-05-21T10:41:00Z"/>
                <w:rFonts w:cs="Arial"/>
                <w:sz w:val="20"/>
                <w:szCs w:val="20"/>
              </w:rPr>
            </w:pPr>
            <w:r w:rsidRPr="00221119">
              <w:rPr>
                <w:sz w:val="20"/>
              </w:rPr>
              <w:t>Změna režimu ovládání (pouze manuální režim)</w:t>
            </w:r>
          </w:p>
          <w:p w14:paraId="69D51781" w14:textId="77777777" w:rsidR="00B403CC" w:rsidRPr="00B403CC" w:rsidRDefault="00B403CC">
            <w:pPr>
              <w:suppressLineNumbers/>
              <w:rPr>
                <w:ins w:id="161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162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Lokální systém:</w:t>
              </w:r>
            </w:ins>
          </w:p>
          <w:p w14:paraId="2EF39BC3" w14:textId="77777777" w:rsidR="00B403CC" w:rsidRPr="00B403CC" w:rsidRDefault="00B403CC" w:rsidP="00B403CC">
            <w:pPr>
              <w:numPr>
                <w:ilvl w:val="0"/>
                <w:numId w:val="29"/>
              </w:numPr>
              <w:suppressLineNumbers/>
              <w:rPr>
                <w:ins w:id="163" w:author="Nikola Paříková" w:date="2024-05-21T12:41:00Z" w16du:dateUtc="2024-05-21T10:41:00Z"/>
                <w:rFonts w:cs="Arial"/>
                <w:sz w:val="20"/>
                <w:szCs w:val="20"/>
              </w:rPr>
            </w:pPr>
            <w:ins w:id="164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Pokles tlaku / Hasivo vypuštěno</w:t>
              </w:r>
            </w:ins>
          </w:p>
          <w:p w14:paraId="52AB50E5" w14:textId="77777777" w:rsidR="00B403CC" w:rsidRPr="00221119" w:rsidRDefault="00B403CC">
            <w:pPr>
              <w:suppressLineNumbers/>
              <w:rPr>
                <w:sz w:val="20"/>
              </w:rPr>
              <w:pPrChange w:id="165" w:author="Nikola Paříková" w:date="2024-05-21T12:41:00Z" w16du:dateUtc="2024-05-21T10:41:00Z">
                <w:pPr>
                  <w:pStyle w:val="Obsahtabulky"/>
                  <w:numPr>
                    <w:numId w:val="29"/>
                  </w:numPr>
                  <w:ind w:left="720" w:hanging="360"/>
                </w:pPr>
              </w:pPrChange>
            </w:pPr>
          </w:p>
        </w:tc>
      </w:tr>
      <w:tr w:rsidR="00B403CC" w14:paraId="1F79E695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6" w:author="Nikola Paříková" w:date="2024-05-21T12:41:00Z" w16du:dateUtc="2024-05-21T10:41:00Z">
              <w:tcPr>
                <w:tcW w:w="0" w:type="auto"/>
                <w:gridSpan w:val="3"/>
                <w:hideMark/>
              </w:tcPr>
            </w:tcPrChange>
          </w:tcPr>
          <w:p w14:paraId="0EB70CFC" w14:textId="76913D66" w:rsidR="00B403CC" w:rsidRPr="00221119" w:rsidRDefault="00B403CC">
            <w:pPr>
              <w:suppressLineNumbers/>
              <w:rPr>
                <w:sz w:val="20"/>
              </w:rPr>
              <w:pPrChange w:id="167" w:author="Nikola Paříková" w:date="2024-05-21T12:41:00Z" w16du:dateUtc="2024-05-21T10:41:00Z">
                <w:pPr>
                  <w:pStyle w:val="Obsahtabulky"/>
                </w:pPr>
              </w:pPrChange>
            </w:pPr>
            <w:r w:rsidRPr="00221119">
              <w:rPr>
                <w:sz w:val="20"/>
              </w:rPr>
              <w:t xml:space="preserve">Součástí je montáž a zapojení na místě. Součástí dodávky budou všechny normativně požadované zkoušky a revize včetně </w:t>
            </w:r>
            <w:del w:id="168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>testu integrity</w:delText>
              </w:r>
            </w:del>
            <w:ins w:id="169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>zkoušky těsnosti</w:t>
              </w:r>
            </w:ins>
            <w:r w:rsidRPr="00221119">
              <w:rPr>
                <w:sz w:val="20"/>
              </w:rPr>
              <w:t xml:space="preserve"> hašeného prostoru</w:t>
            </w:r>
            <w:del w:id="170" w:author="Nikola Paříková" w:date="2024-05-21T12:41:00Z" w16du:dateUtc="2024-05-21T10:41:00Z">
              <w:r w:rsidR="001925FB" w:rsidRPr="001069B8">
                <w:rPr>
                  <w:rFonts w:cs="Arial"/>
                  <w:sz w:val="20"/>
                  <w:szCs w:val="20"/>
                </w:rPr>
                <w:delText xml:space="preserve">. </w:delText>
              </w:r>
            </w:del>
            <w:ins w:id="171" w:author="Nikola Paříková" w:date="2024-05-21T12:41:00Z" w16du:dateUtc="2024-05-21T10:41:00Z">
              <w:r w:rsidRPr="00B403CC">
                <w:rPr>
                  <w:rFonts w:cs="Arial"/>
                  <w:sz w:val="20"/>
                  <w:szCs w:val="20"/>
                </w:rPr>
                <w:t xml:space="preserve"> pro </w:t>
              </w:r>
              <w:proofErr w:type="spellStart"/>
              <w:r w:rsidRPr="00B403CC">
                <w:rPr>
                  <w:rFonts w:cs="Arial"/>
                  <w:sz w:val="20"/>
                  <w:szCs w:val="20"/>
                </w:rPr>
                <w:t>celozáplavové</w:t>
              </w:r>
              <w:proofErr w:type="spellEnd"/>
              <w:r w:rsidRPr="00B403CC">
                <w:rPr>
                  <w:rFonts w:cs="Arial"/>
                  <w:sz w:val="20"/>
                  <w:szCs w:val="20"/>
                </w:rPr>
                <w:t xml:space="preserve"> systémy.</w:t>
              </w:r>
            </w:ins>
          </w:p>
        </w:tc>
      </w:tr>
    </w:tbl>
    <w:p w14:paraId="228F9D19" w14:textId="77777777" w:rsidR="00B403CC" w:rsidRDefault="00B403CC" w:rsidP="001925FB">
      <w:pPr>
        <w:spacing w:after="0"/>
        <w:rPr>
          <w:ins w:id="172" w:author="Nikola Paříková" w:date="2024-05-21T12:41:00Z" w16du:dateUtc="2024-05-21T10:41:00Z"/>
          <w:sz w:val="20"/>
          <w:szCs w:val="20"/>
        </w:rPr>
      </w:pPr>
    </w:p>
    <w:p w14:paraId="7A8AA00B" w14:textId="77777777" w:rsidR="00B403CC" w:rsidRDefault="00B403CC" w:rsidP="001925FB">
      <w:pPr>
        <w:spacing w:after="0"/>
        <w:rPr>
          <w:ins w:id="173" w:author="Nikola Paříková" w:date="2024-05-21T12:41:00Z" w16du:dateUtc="2024-05-21T10:41:00Z"/>
          <w:sz w:val="20"/>
          <w:szCs w:val="20"/>
        </w:rPr>
      </w:pPr>
    </w:p>
    <w:p w14:paraId="332ACFA4" w14:textId="77777777" w:rsidR="00B403CC" w:rsidRDefault="00B403CC" w:rsidP="001069B8">
      <w:pPr>
        <w:spacing w:after="0"/>
        <w:rPr>
          <w:ins w:id="174" w:author="Nikola Paříková" w:date="2024-05-21T12:41:00Z" w16du:dateUtc="2024-05-21T10:41:00Z"/>
          <w:rFonts w:cs="Arial"/>
          <w:b/>
          <w:sz w:val="20"/>
          <w:szCs w:val="20"/>
        </w:rPr>
      </w:pPr>
    </w:p>
    <w:p w14:paraId="0C6C93FC" w14:textId="77777777" w:rsidR="001925FB" w:rsidRPr="001069B8" w:rsidRDefault="001925FB" w:rsidP="001069B8">
      <w:pPr>
        <w:spacing w:after="0"/>
        <w:rPr>
          <w:rFonts w:cs="Arial"/>
          <w:sz w:val="20"/>
          <w:szCs w:val="20"/>
          <w:lang w:eastAsia="cs-CZ"/>
        </w:rPr>
      </w:pPr>
      <w:r w:rsidRPr="001069B8">
        <w:rPr>
          <w:rFonts w:cs="Arial"/>
          <w:b/>
          <w:sz w:val="20"/>
          <w:szCs w:val="20"/>
        </w:rPr>
        <w:t>Podrobná technická specifikace dodávané technologie</w:t>
      </w:r>
    </w:p>
    <w:p w14:paraId="3C75D003" w14:textId="77777777" w:rsidR="001925FB" w:rsidRPr="001069B8" w:rsidRDefault="001925FB" w:rsidP="001069B8">
      <w:pPr>
        <w:spacing w:after="0"/>
        <w:rPr>
          <w:rFonts w:cs="Arial"/>
          <w:sz w:val="20"/>
          <w:szCs w:val="20"/>
        </w:rPr>
      </w:pPr>
      <w:r w:rsidRPr="001069B8">
        <w:rPr>
          <w:rFonts w:cs="Arial"/>
          <w:bCs/>
          <w:sz w:val="20"/>
          <w:szCs w:val="20"/>
          <w:highlight w:val="yellow"/>
        </w:rPr>
        <w:t xml:space="preserve">[_____] DOPLNÍ ÚČASTNÍK </w:t>
      </w:r>
    </w:p>
    <w:p w14:paraId="0EB9D60A" w14:textId="77777777" w:rsidR="001925FB" w:rsidRPr="001069B8" w:rsidRDefault="001925FB" w:rsidP="001069B8">
      <w:pPr>
        <w:spacing w:after="0"/>
        <w:rPr>
          <w:rFonts w:cs="Arial"/>
          <w:sz w:val="20"/>
          <w:szCs w:val="20"/>
        </w:rPr>
      </w:pPr>
      <w:r w:rsidRPr="001069B8">
        <w:rPr>
          <w:rFonts w:cs="Arial"/>
          <w:bCs/>
          <w:sz w:val="20"/>
          <w:szCs w:val="20"/>
        </w:rPr>
        <w:t>(zejména uvede konkrétní typ, jeho obchodní označení a doplní jeho technický/produktový list, pakliže je to v daném případě možné)</w:t>
      </w:r>
    </w:p>
    <w:sectPr w:rsidR="001925FB" w:rsidRPr="001069B8" w:rsidSect="008D24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992" w:left="1276" w:header="283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89C8C" w14:textId="77777777" w:rsidR="00221119" w:rsidRDefault="00221119" w:rsidP="0038321F">
      <w:pPr>
        <w:spacing w:after="0" w:line="240" w:lineRule="auto"/>
      </w:pPr>
      <w:r>
        <w:separator/>
      </w:r>
    </w:p>
  </w:endnote>
  <w:endnote w:type="continuationSeparator" w:id="0">
    <w:p w14:paraId="2F0B1520" w14:textId="77777777" w:rsidR="00221119" w:rsidRDefault="00221119" w:rsidP="0038321F">
      <w:pPr>
        <w:spacing w:after="0" w:line="240" w:lineRule="auto"/>
      </w:pPr>
      <w:r>
        <w:continuationSeparator/>
      </w:r>
    </w:p>
  </w:endnote>
  <w:endnote w:type="continuationNotice" w:id="1">
    <w:p w14:paraId="561ACD58" w14:textId="77777777" w:rsidR="00221119" w:rsidRDefault="002211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897B4" w14:textId="77777777" w:rsidR="003332E9" w:rsidRPr="00696858" w:rsidRDefault="003332E9" w:rsidP="008D2466">
    <w:pPr>
      <w:pStyle w:val="Zpat"/>
      <w:tabs>
        <w:tab w:val="clear" w:pos="9072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696858">
      <w:rPr>
        <w:sz w:val="16"/>
        <w:szCs w:val="16"/>
      </w:rPr>
      <w:fldChar w:fldCharType="begin"/>
    </w:r>
    <w:r w:rsidRPr="00696858">
      <w:rPr>
        <w:sz w:val="16"/>
        <w:szCs w:val="16"/>
      </w:rPr>
      <w:instrText>PAGE   \* MERGEFORMAT</w:instrText>
    </w:r>
    <w:r w:rsidRPr="00696858">
      <w:rPr>
        <w:sz w:val="16"/>
        <w:szCs w:val="16"/>
      </w:rPr>
      <w:fldChar w:fldCharType="separate"/>
    </w:r>
    <w:r w:rsidR="00281DA6">
      <w:rPr>
        <w:noProof/>
        <w:sz w:val="16"/>
        <w:szCs w:val="16"/>
      </w:rPr>
      <w:t>12</w:t>
    </w:r>
    <w:r w:rsidRPr="00696858">
      <w:rPr>
        <w:sz w:val="16"/>
        <w:szCs w:val="16"/>
      </w:rPr>
      <w:fldChar w:fldCharType="end"/>
    </w:r>
    <w:r w:rsidRPr="00696858">
      <w:rPr>
        <w:sz w:val="16"/>
        <w:szCs w:val="16"/>
      </w:rPr>
      <w:t xml:space="preserve"> / </w:t>
    </w:r>
    <w:r w:rsidRPr="00696858">
      <w:rPr>
        <w:sz w:val="16"/>
        <w:szCs w:val="16"/>
      </w:rPr>
      <w:fldChar w:fldCharType="begin"/>
    </w:r>
    <w:r w:rsidRPr="00696858">
      <w:rPr>
        <w:sz w:val="16"/>
        <w:szCs w:val="16"/>
      </w:rPr>
      <w:instrText xml:space="preserve"> NUMPAGES   \* MERGEFORMAT </w:instrText>
    </w:r>
    <w:r w:rsidRPr="00696858">
      <w:rPr>
        <w:sz w:val="16"/>
        <w:szCs w:val="16"/>
      </w:rPr>
      <w:fldChar w:fldCharType="separate"/>
    </w:r>
    <w:r w:rsidR="00281DA6">
      <w:rPr>
        <w:noProof/>
        <w:sz w:val="16"/>
        <w:szCs w:val="16"/>
      </w:rPr>
      <w:t>12</w:t>
    </w:r>
    <w:r w:rsidRPr="00696858">
      <w:rPr>
        <w:sz w:val="16"/>
        <w:szCs w:val="16"/>
      </w:rPr>
      <w:fldChar w:fldCharType="end"/>
    </w:r>
    <w:r>
      <w:rPr>
        <w:sz w:val="16"/>
        <w:szCs w:val="16"/>
      </w:rPr>
      <w:tab/>
    </w:r>
  </w:p>
  <w:p w14:paraId="7220980C" w14:textId="77777777" w:rsidR="003332E9" w:rsidRPr="008D2466" w:rsidRDefault="003332E9">
    <w:pPr>
      <w:pStyle w:val="Zpa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0186D" w14:textId="77777777" w:rsidR="003332E9" w:rsidRPr="00696858" w:rsidRDefault="003332E9" w:rsidP="008D2466">
    <w:pPr>
      <w:pStyle w:val="Zpat"/>
      <w:tabs>
        <w:tab w:val="clear" w:pos="9072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696858">
      <w:rPr>
        <w:sz w:val="16"/>
        <w:szCs w:val="16"/>
      </w:rPr>
      <w:fldChar w:fldCharType="begin"/>
    </w:r>
    <w:r w:rsidRPr="00696858">
      <w:rPr>
        <w:sz w:val="16"/>
        <w:szCs w:val="16"/>
      </w:rPr>
      <w:instrText>PAGE   \* MERGEFORMAT</w:instrText>
    </w:r>
    <w:r w:rsidRPr="00696858">
      <w:rPr>
        <w:sz w:val="16"/>
        <w:szCs w:val="16"/>
      </w:rPr>
      <w:fldChar w:fldCharType="separate"/>
    </w:r>
    <w:r w:rsidR="00281DA6">
      <w:rPr>
        <w:noProof/>
        <w:sz w:val="16"/>
        <w:szCs w:val="16"/>
      </w:rPr>
      <w:t>1</w:t>
    </w:r>
    <w:r w:rsidRPr="00696858">
      <w:rPr>
        <w:sz w:val="16"/>
        <w:szCs w:val="16"/>
      </w:rPr>
      <w:fldChar w:fldCharType="end"/>
    </w:r>
    <w:r w:rsidRPr="00696858">
      <w:rPr>
        <w:sz w:val="16"/>
        <w:szCs w:val="16"/>
      </w:rPr>
      <w:t xml:space="preserve"> / </w:t>
    </w:r>
    <w:r w:rsidRPr="00696858">
      <w:rPr>
        <w:sz w:val="16"/>
        <w:szCs w:val="16"/>
      </w:rPr>
      <w:fldChar w:fldCharType="begin"/>
    </w:r>
    <w:r w:rsidRPr="00696858">
      <w:rPr>
        <w:sz w:val="16"/>
        <w:szCs w:val="16"/>
      </w:rPr>
      <w:instrText xml:space="preserve"> NUMPAGES   \* MERGEFORMAT </w:instrText>
    </w:r>
    <w:r w:rsidRPr="00696858">
      <w:rPr>
        <w:sz w:val="16"/>
        <w:szCs w:val="16"/>
      </w:rPr>
      <w:fldChar w:fldCharType="separate"/>
    </w:r>
    <w:r w:rsidR="00281DA6">
      <w:rPr>
        <w:noProof/>
        <w:sz w:val="16"/>
        <w:szCs w:val="16"/>
      </w:rPr>
      <w:t>12</w:t>
    </w:r>
    <w:r w:rsidRPr="00696858">
      <w:rPr>
        <w:sz w:val="16"/>
        <w:szCs w:val="16"/>
      </w:rPr>
      <w:fldChar w:fldCharType="end"/>
    </w:r>
    <w:r>
      <w:rPr>
        <w:sz w:val="16"/>
        <w:szCs w:val="16"/>
      </w:rPr>
      <w:tab/>
    </w:r>
  </w:p>
  <w:p w14:paraId="3D05D9BA" w14:textId="77777777" w:rsidR="003332E9" w:rsidRPr="008D2466" w:rsidRDefault="003332E9" w:rsidP="0038321F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3DD01" w14:textId="77777777" w:rsidR="00221119" w:rsidRDefault="00221119" w:rsidP="0038321F">
      <w:pPr>
        <w:spacing w:after="0" w:line="240" w:lineRule="auto"/>
      </w:pPr>
      <w:r>
        <w:separator/>
      </w:r>
    </w:p>
  </w:footnote>
  <w:footnote w:type="continuationSeparator" w:id="0">
    <w:p w14:paraId="6D6CEFBB" w14:textId="77777777" w:rsidR="00221119" w:rsidRDefault="00221119" w:rsidP="0038321F">
      <w:pPr>
        <w:spacing w:after="0" w:line="240" w:lineRule="auto"/>
      </w:pPr>
      <w:r>
        <w:continuationSeparator/>
      </w:r>
    </w:p>
  </w:footnote>
  <w:footnote w:type="continuationNotice" w:id="1">
    <w:p w14:paraId="3409713B" w14:textId="77777777" w:rsidR="00221119" w:rsidRDefault="002211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D311" w14:textId="77777777" w:rsidR="00221119" w:rsidRDefault="002211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978B6" w14:textId="77777777" w:rsidR="003332E9" w:rsidRPr="008D2466" w:rsidRDefault="003332E9" w:rsidP="008D2466">
    <w:pPr>
      <w:pStyle w:val="Zhlav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36FDE"/>
    <w:multiLevelType w:val="multilevel"/>
    <w:tmpl w:val="DC7E6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67" w:hanging="20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D70752"/>
    <w:multiLevelType w:val="hybridMultilevel"/>
    <w:tmpl w:val="1004B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C6BA5"/>
    <w:multiLevelType w:val="multilevel"/>
    <w:tmpl w:val="42E0F338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CDE19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4BF6B9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56A7B9C"/>
    <w:multiLevelType w:val="multilevel"/>
    <w:tmpl w:val="778CA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67" w:hanging="2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2E5A6467"/>
    <w:multiLevelType w:val="hybridMultilevel"/>
    <w:tmpl w:val="118A6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B49EE"/>
    <w:multiLevelType w:val="multilevel"/>
    <w:tmpl w:val="7096B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67" w:hanging="20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6D305E"/>
    <w:multiLevelType w:val="multilevel"/>
    <w:tmpl w:val="764E13E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9" w15:restartNumberingAfterBreak="0">
    <w:nsid w:val="32EB3191"/>
    <w:multiLevelType w:val="hybridMultilevel"/>
    <w:tmpl w:val="2DBCD00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52F0C3A"/>
    <w:multiLevelType w:val="hybridMultilevel"/>
    <w:tmpl w:val="5E20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81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906C8A"/>
    <w:multiLevelType w:val="hybridMultilevel"/>
    <w:tmpl w:val="94B8EA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945DBE"/>
    <w:multiLevelType w:val="multilevel"/>
    <w:tmpl w:val="15944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9532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4C32301"/>
    <w:multiLevelType w:val="multilevel"/>
    <w:tmpl w:val="3F4EE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45D242A1"/>
    <w:multiLevelType w:val="multilevel"/>
    <w:tmpl w:val="7096B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67" w:hanging="20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253C7E"/>
    <w:multiLevelType w:val="multilevel"/>
    <w:tmpl w:val="FBE89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DE91999"/>
    <w:multiLevelType w:val="hybridMultilevel"/>
    <w:tmpl w:val="5A062D7E"/>
    <w:lvl w:ilvl="0" w:tplc="90EE8AB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90EE8A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A57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8E877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E4258AD"/>
    <w:multiLevelType w:val="multilevel"/>
    <w:tmpl w:val="6338AF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F1905EF"/>
    <w:multiLevelType w:val="multilevel"/>
    <w:tmpl w:val="B04A9F8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3" w15:restartNumberingAfterBreak="0">
    <w:nsid w:val="63CD0678"/>
    <w:multiLevelType w:val="hybridMultilevel"/>
    <w:tmpl w:val="90881D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E4DC9"/>
    <w:multiLevelType w:val="multilevel"/>
    <w:tmpl w:val="C5C0DEC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5" w15:restartNumberingAfterBreak="0">
    <w:nsid w:val="728C36FC"/>
    <w:multiLevelType w:val="hybridMultilevel"/>
    <w:tmpl w:val="81A65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F6886"/>
    <w:multiLevelType w:val="multilevel"/>
    <w:tmpl w:val="74A6607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7" w15:restartNumberingAfterBreak="0">
    <w:nsid w:val="7790189E"/>
    <w:multiLevelType w:val="multilevel"/>
    <w:tmpl w:val="509C0B3A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D395043"/>
    <w:multiLevelType w:val="multilevel"/>
    <w:tmpl w:val="87E6F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0690050">
    <w:abstractNumId w:val="12"/>
  </w:num>
  <w:num w:numId="2" w16cid:durableId="597368669">
    <w:abstractNumId w:val="21"/>
  </w:num>
  <w:num w:numId="3" w16cid:durableId="1470054818">
    <w:abstractNumId w:val="15"/>
  </w:num>
  <w:num w:numId="4" w16cid:durableId="855579192">
    <w:abstractNumId w:val="24"/>
  </w:num>
  <w:num w:numId="5" w16cid:durableId="392504126">
    <w:abstractNumId w:val="8"/>
  </w:num>
  <w:num w:numId="6" w16cid:durableId="1144155648">
    <w:abstractNumId w:val="26"/>
  </w:num>
  <w:num w:numId="7" w16cid:durableId="1246378658">
    <w:abstractNumId w:val="22"/>
  </w:num>
  <w:num w:numId="8" w16cid:durableId="271522005">
    <w:abstractNumId w:val="14"/>
  </w:num>
  <w:num w:numId="9" w16cid:durableId="1349986770">
    <w:abstractNumId w:val="19"/>
  </w:num>
  <w:num w:numId="10" w16cid:durableId="642778418">
    <w:abstractNumId w:val="5"/>
  </w:num>
  <w:num w:numId="11" w16cid:durableId="1846699986">
    <w:abstractNumId w:val="3"/>
  </w:num>
  <w:num w:numId="12" w16cid:durableId="808979620">
    <w:abstractNumId w:val="11"/>
  </w:num>
  <w:num w:numId="13" w16cid:durableId="540485781">
    <w:abstractNumId w:val="20"/>
  </w:num>
  <w:num w:numId="14" w16cid:durableId="414086943">
    <w:abstractNumId w:val="4"/>
  </w:num>
  <w:num w:numId="15" w16cid:durableId="1027217086">
    <w:abstractNumId w:val="7"/>
  </w:num>
  <w:num w:numId="16" w16cid:durableId="564219017">
    <w:abstractNumId w:val="0"/>
  </w:num>
  <w:num w:numId="17" w16cid:durableId="1488205261">
    <w:abstractNumId w:val="28"/>
  </w:num>
  <w:num w:numId="18" w16cid:durableId="944116637">
    <w:abstractNumId w:val="9"/>
  </w:num>
  <w:num w:numId="19" w16cid:durableId="859047058">
    <w:abstractNumId w:val="25"/>
  </w:num>
  <w:num w:numId="20" w16cid:durableId="372269471">
    <w:abstractNumId w:val="13"/>
  </w:num>
  <w:num w:numId="21" w16cid:durableId="1259364595">
    <w:abstractNumId w:val="17"/>
  </w:num>
  <w:num w:numId="22" w16cid:durableId="58795661">
    <w:abstractNumId w:val="2"/>
  </w:num>
  <w:num w:numId="23" w16cid:durableId="977150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9644803">
    <w:abstractNumId w:val="18"/>
  </w:num>
  <w:num w:numId="25" w16cid:durableId="893275950">
    <w:abstractNumId w:val="27"/>
  </w:num>
  <w:num w:numId="26" w16cid:durableId="1510368045">
    <w:abstractNumId w:val="16"/>
  </w:num>
  <w:num w:numId="27" w16cid:durableId="312607873">
    <w:abstractNumId w:val="10"/>
  </w:num>
  <w:num w:numId="28" w16cid:durableId="2016951801">
    <w:abstractNumId w:val="6"/>
  </w:num>
  <w:num w:numId="29" w16cid:durableId="925529201">
    <w:abstractNumId w:val="1"/>
  </w:num>
  <w:num w:numId="30" w16cid:durableId="155951746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11E"/>
    <w:rsid w:val="00012192"/>
    <w:rsid w:val="00015EAF"/>
    <w:rsid w:val="000272DF"/>
    <w:rsid w:val="00041588"/>
    <w:rsid w:val="00043D55"/>
    <w:rsid w:val="000448BC"/>
    <w:rsid w:val="0005511A"/>
    <w:rsid w:val="00064D46"/>
    <w:rsid w:val="00083292"/>
    <w:rsid w:val="00084388"/>
    <w:rsid w:val="00095F4E"/>
    <w:rsid w:val="000A163F"/>
    <w:rsid w:val="000A6847"/>
    <w:rsid w:val="000B6C3B"/>
    <w:rsid w:val="000C2A24"/>
    <w:rsid w:val="000C7E28"/>
    <w:rsid w:val="000D070C"/>
    <w:rsid w:val="000D1915"/>
    <w:rsid w:val="000D4EDF"/>
    <w:rsid w:val="000D5FAE"/>
    <w:rsid w:val="000E038A"/>
    <w:rsid w:val="000E10A6"/>
    <w:rsid w:val="001069B8"/>
    <w:rsid w:val="00106DE8"/>
    <w:rsid w:val="0010720C"/>
    <w:rsid w:val="00107456"/>
    <w:rsid w:val="00111446"/>
    <w:rsid w:val="00111AF1"/>
    <w:rsid w:val="00113FC1"/>
    <w:rsid w:val="00115BD6"/>
    <w:rsid w:val="00120DBB"/>
    <w:rsid w:val="0012386F"/>
    <w:rsid w:val="00160702"/>
    <w:rsid w:val="0016322D"/>
    <w:rsid w:val="00166EC2"/>
    <w:rsid w:val="00167381"/>
    <w:rsid w:val="00171D93"/>
    <w:rsid w:val="00174A71"/>
    <w:rsid w:val="001760BC"/>
    <w:rsid w:val="0017711D"/>
    <w:rsid w:val="00183F6E"/>
    <w:rsid w:val="001925FB"/>
    <w:rsid w:val="00192E63"/>
    <w:rsid w:val="001C134E"/>
    <w:rsid w:val="001C38A2"/>
    <w:rsid w:val="001C7219"/>
    <w:rsid w:val="001D5DCC"/>
    <w:rsid w:val="001D5E99"/>
    <w:rsid w:val="001D7E40"/>
    <w:rsid w:val="001E395D"/>
    <w:rsid w:val="001E43E9"/>
    <w:rsid w:val="001F4F9D"/>
    <w:rsid w:val="001F5980"/>
    <w:rsid w:val="001F59BA"/>
    <w:rsid w:val="001F743C"/>
    <w:rsid w:val="00214241"/>
    <w:rsid w:val="00220EF3"/>
    <w:rsid w:val="00221119"/>
    <w:rsid w:val="0023071F"/>
    <w:rsid w:val="00232957"/>
    <w:rsid w:val="002530CA"/>
    <w:rsid w:val="00253C1F"/>
    <w:rsid w:val="00254E37"/>
    <w:rsid w:val="0025641E"/>
    <w:rsid w:val="00256667"/>
    <w:rsid w:val="002610B8"/>
    <w:rsid w:val="00264F6F"/>
    <w:rsid w:val="00280423"/>
    <w:rsid w:val="00281DA6"/>
    <w:rsid w:val="00285B56"/>
    <w:rsid w:val="00285D7E"/>
    <w:rsid w:val="00286EC1"/>
    <w:rsid w:val="00287F0F"/>
    <w:rsid w:val="00292069"/>
    <w:rsid w:val="00296FAF"/>
    <w:rsid w:val="002A636A"/>
    <w:rsid w:val="002B3823"/>
    <w:rsid w:val="002B6F2D"/>
    <w:rsid w:val="002C119A"/>
    <w:rsid w:val="002C44BD"/>
    <w:rsid w:val="002D6C26"/>
    <w:rsid w:val="002D71DD"/>
    <w:rsid w:val="002E04CF"/>
    <w:rsid w:val="002E34E3"/>
    <w:rsid w:val="002E44DF"/>
    <w:rsid w:val="002F5FB1"/>
    <w:rsid w:val="00306114"/>
    <w:rsid w:val="00311C28"/>
    <w:rsid w:val="00326FA4"/>
    <w:rsid w:val="0033174C"/>
    <w:rsid w:val="003332E9"/>
    <w:rsid w:val="00335221"/>
    <w:rsid w:val="003361D9"/>
    <w:rsid w:val="00346C70"/>
    <w:rsid w:val="00350582"/>
    <w:rsid w:val="00350A1D"/>
    <w:rsid w:val="0035262F"/>
    <w:rsid w:val="003536A0"/>
    <w:rsid w:val="00353A77"/>
    <w:rsid w:val="0035524F"/>
    <w:rsid w:val="00363327"/>
    <w:rsid w:val="00371405"/>
    <w:rsid w:val="00374278"/>
    <w:rsid w:val="0038321F"/>
    <w:rsid w:val="003B0B54"/>
    <w:rsid w:val="003B3FA5"/>
    <w:rsid w:val="003B74A7"/>
    <w:rsid w:val="003C2A4A"/>
    <w:rsid w:val="003C2BFF"/>
    <w:rsid w:val="003C2F59"/>
    <w:rsid w:val="003C424C"/>
    <w:rsid w:val="003C7294"/>
    <w:rsid w:val="003D2062"/>
    <w:rsid w:val="003D385B"/>
    <w:rsid w:val="003F054E"/>
    <w:rsid w:val="003F1EE7"/>
    <w:rsid w:val="003F3E70"/>
    <w:rsid w:val="003F65B1"/>
    <w:rsid w:val="0040743B"/>
    <w:rsid w:val="00410001"/>
    <w:rsid w:val="00413DA5"/>
    <w:rsid w:val="004268AC"/>
    <w:rsid w:val="0043493D"/>
    <w:rsid w:val="00437607"/>
    <w:rsid w:val="00455C4F"/>
    <w:rsid w:val="00484263"/>
    <w:rsid w:val="004A1D65"/>
    <w:rsid w:val="004B18FC"/>
    <w:rsid w:val="004B1CA5"/>
    <w:rsid w:val="004D3C21"/>
    <w:rsid w:val="004E2194"/>
    <w:rsid w:val="004E6094"/>
    <w:rsid w:val="004F0B81"/>
    <w:rsid w:val="004F1A8E"/>
    <w:rsid w:val="004F4771"/>
    <w:rsid w:val="004F7474"/>
    <w:rsid w:val="0051692B"/>
    <w:rsid w:val="00520114"/>
    <w:rsid w:val="0052137F"/>
    <w:rsid w:val="00525EA4"/>
    <w:rsid w:val="00544415"/>
    <w:rsid w:val="00553AE9"/>
    <w:rsid w:val="0055403A"/>
    <w:rsid w:val="00576A0C"/>
    <w:rsid w:val="0059099E"/>
    <w:rsid w:val="00591F51"/>
    <w:rsid w:val="005932C3"/>
    <w:rsid w:val="005949D5"/>
    <w:rsid w:val="00597D61"/>
    <w:rsid w:val="005A152B"/>
    <w:rsid w:val="005A2B72"/>
    <w:rsid w:val="005A5888"/>
    <w:rsid w:val="005B0400"/>
    <w:rsid w:val="005B5276"/>
    <w:rsid w:val="005C4B7B"/>
    <w:rsid w:val="005C64D8"/>
    <w:rsid w:val="005D7F42"/>
    <w:rsid w:val="005E56D2"/>
    <w:rsid w:val="005F76C2"/>
    <w:rsid w:val="005F78BF"/>
    <w:rsid w:val="00622589"/>
    <w:rsid w:val="00635FDF"/>
    <w:rsid w:val="00642C88"/>
    <w:rsid w:val="0064460D"/>
    <w:rsid w:val="00644748"/>
    <w:rsid w:val="006470CC"/>
    <w:rsid w:val="006519D2"/>
    <w:rsid w:val="00655016"/>
    <w:rsid w:val="00656626"/>
    <w:rsid w:val="006641C1"/>
    <w:rsid w:val="0067073A"/>
    <w:rsid w:val="00672B98"/>
    <w:rsid w:val="00673875"/>
    <w:rsid w:val="006739CC"/>
    <w:rsid w:val="00674C25"/>
    <w:rsid w:val="00676DA7"/>
    <w:rsid w:val="00680A86"/>
    <w:rsid w:val="00681FD4"/>
    <w:rsid w:val="00693518"/>
    <w:rsid w:val="006938F2"/>
    <w:rsid w:val="00694C0D"/>
    <w:rsid w:val="00694C7C"/>
    <w:rsid w:val="0069624D"/>
    <w:rsid w:val="006A0B86"/>
    <w:rsid w:val="006A213F"/>
    <w:rsid w:val="006A7887"/>
    <w:rsid w:val="006B630C"/>
    <w:rsid w:val="006C011E"/>
    <w:rsid w:val="006C7948"/>
    <w:rsid w:val="006D1468"/>
    <w:rsid w:val="006D429A"/>
    <w:rsid w:val="006D43A8"/>
    <w:rsid w:val="006D76AF"/>
    <w:rsid w:val="006E18C6"/>
    <w:rsid w:val="006E2598"/>
    <w:rsid w:val="006E3F4D"/>
    <w:rsid w:val="006E4FAE"/>
    <w:rsid w:val="006F1AB9"/>
    <w:rsid w:val="006F279C"/>
    <w:rsid w:val="006F66B8"/>
    <w:rsid w:val="00701B93"/>
    <w:rsid w:val="00704DFB"/>
    <w:rsid w:val="00710EA1"/>
    <w:rsid w:val="00713075"/>
    <w:rsid w:val="00715BF3"/>
    <w:rsid w:val="007232D4"/>
    <w:rsid w:val="0072676E"/>
    <w:rsid w:val="00732140"/>
    <w:rsid w:val="0073622B"/>
    <w:rsid w:val="00742F9D"/>
    <w:rsid w:val="0074422F"/>
    <w:rsid w:val="00752417"/>
    <w:rsid w:val="007540B1"/>
    <w:rsid w:val="007606B3"/>
    <w:rsid w:val="00762619"/>
    <w:rsid w:val="00764670"/>
    <w:rsid w:val="0077377D"/>
    <w:rsid w:val="00774B8E"/>
    <w:rsid w:val="00774F0F"/>
    <w:rsid w:val="007A1292"/>
    <w:rsid w:val="007B19AA"/>
    <w:rsid w:val="007B5451"/>
    <w:rsid w:val="007B76E2"/>
    <w:rsid w:val="007C2528"/>
    <w:rsid w:val="007D0CE7"/>
    <w:rsid w:val="007D153C"/>
    <w:rsid w:val="007D2ABD"/>
    <w:rsid w:val="007F4A42"/>
    <w:rsid w:val="00805194"/>
    <w:rsid w:val="008070DA"/>
    <w:rsid w:val="008120F6"/>
    <w:rsid w:val="00815424"/>
    <w:rsid w:val="00815A56"/>
    <w:rsid w:val="008166E7"/>
    <w:rsid w:val="00820AE7"/>
    <w:rsid w:val="00823440"/>
    <w:rsid w:val="00824C81"/>
    <w:rsid w:val="00825DA7"/>
    <w:rsid w:val="00835FD3"/>
    <w:rsid w:val="008373B3"/>
    <w:rsid w:val="00844966"/>
    <w:rsid w:val="008625B1"/>
    <w:rsid w:val="00870996"/>
    <w:rsid w:val="008717AB"/>
    <w:rsid w:val="008739B2"/>
    <w:rsid w:val="00876FDE"/>
    <w:rsid w:val="008857A3"/>
    <w:rsid w:val="008938B6"/>
    <w:rsid w:val="008A14BC"/>
    <w:rsid w:val="008A4742"/>
    <w:rsid w:val="008B1417"/>
    <w:rsid w:val="008B295B"/>
    <w:rsid w:val="008C4BFB"/>
    <w:rsid w:val="008C55A9"/>
    <w:rsid w:val="008D1219"/>
    <w:rsid w:val="008D2466"/>
    <w:rsid w:val="008D797F"/>
    <w:rsid w:val="008E1290"/>
    <w:rsid w:val="009004F1"/>
    <w:rsid w:val="009157E7"/>
    <w:rsid w:val="00927FDC"/>
    <w:rsid w:val="009353E5"/>
    <w:rsid w:val="0095047D"/>
    <w:rsid w:val="00972F84"/>
    <w:rsid w:val="00985449"/>
    <w:rsid w:val="00993C7F"/>
    <w:rsid w:val="009B187F"/>
    <w:rsid w:val="009B3338"/>
    <w:rsid w:val="009B480F"/>
    <w:rsid w:val="009D4438"/>
    <w:rsid w:val="009D47AA"/>
    <w:rsid w:val="009E316E"/>
    <w:rsid w:val="009E36D8"/>
    <w:rsid w:val="009F3C6E"/>
    <w:rsid w:val="009F7D4A"/>
    <w:rsid w:val="00A00097"/>
    <w:rsid w:val="00A02AB8"/>
    <w:rsid w:val="00A04477"/>
    <w:rsid w:val="00A16AC4"/>
    <w:rsid w:val="00A17B45"/>
    <w:rsid w:val="00A24376"/>
    <w:rsid w:val="00A27DB9"/>
    <w:rsid w:val="00A325C3"/>
    <w:rsid w:val="00A365D8"/>
    <w:rsid w:val="00A401C1"/>
    <w:rsid w:val="00A43113"/>
    <w:rsid w:val="00A434BB"/>
    <w:rsid w:val="00A44C20"/>
    <w:rsid w:val="00A457BA"/>
    <w:rsid w:val="00A45F56"/>
    <w:rsid w:val="00A46193"/>
    <w:rsid w:val="00A567FF"/>
    <w:rsid w:val="00A5698D"/>
    <w:rsid w:val="00A63CFD"/>
    <w:rsid w:val="00A65977"/>
    <w:rsid w:val="00A65A45"/>
    <w:rsid w:val="00A670DF"/>
    <w:rsid w:val="00A714F7"/>
    <w:rsid w:val="00A73887"/>
    <w:rsid w:val="00A7540B"/>
    <w:rsid w:val="00A76C43"/>
    <w:rsid w:val="00A8095F"/>
    <w:rsid w:val="00A94472"/>
    <w:rsid w:val="00AB02D7"/>
    <w:rsid w:val="00AB0A1D"/>
    <w:rsid w:val="00AB5D45"/>
    <w:rsid w:val="00AB6316"/>
    <w:rsid w:val="00AB7F3A"/>
    <w:rsid w:val="00AC030D"/>
    <w:rsid w:val="00AD1679"/>
    <w:rsid w:val="00AD266C"/>
    <w:rsid w:val="00AD37A4"/>
    <w:rsid w:val="00B13E10"/>
    <w:rsid w:val="00B17032"/>
    <w:rsid w:val="00B17C51"/>
    <w:rsid w:val="00B203C0"/>
    <w:rsid w:val="00B3253B"/>
    <w:rsid w:val="00B3293A"/>
    <w:rsid w:val="00B35E17"/>
    <w:rsid w:val="00B403CC"/>
    <w:rsid w:val="00B559B9"/>
    <w:rsid w:val="00B669B8"/>
    <w:rsid w:val="00B75826"/>
    <w:rsid w:val="00B75E27"/>
    <w:rsid w:val="00B81A1D"/>
    <w:rsid w:val="00B8261A"/>
    <w:rsid w:val="00B84EEC"/>
    <w:rsid w:val="00B93D03"/>
    <w:rsid w:val="00B94456"/>
    <w:rsid w:val="00B97F51"/>
    <w:rsid w:val="00BB2A60"/>
    <w:rsid w:val="00BE197E"/>
    <w:rsid w:val="00BE36FE"/>
    <w:rsid w:val="00BF2707"/>
    <w:rsid w:val="00BF7E0F"/>
    <w:rsid w:val="00C02D96"/>
    <w:rsid w:val="00C072EC"/>
    <w:rsid w:val="00C10B09"/>
    <w:rsid w:val="00C16061"/>
    <w:rsid w:val="00C25B73"/>
    <w:rsid w:val="00C26F76"/>
    <w:rsid w:val="00C32976"/>
    <w:rsid w:val="00C47524"/>
    <w:rsid w:val="00C63B99"/>
    <w:rsid w:val="00C646D5"/>
    <w:rsid w:val="00C65703"/>
    <w:rsid w:val="00C662A5"/>
    <w:rsid w:val="00C70F94"/>
    <w:rsid w:val="00C80184"/>
    <w:rsid w:val="00C85CEF"/>
    <w:rsid w:val="00C9527E"/>
    <w:rsid w:val="00CA165E"/>
    <w:rsid w:val="00CA358F"/>
    <w:rsid w:val="00CA7D45"/>
    <w:rsid w:val="00CB366E"/>
    <w:rsid w:val="00CC693C"/>
    <w:rsid w:val="00CD2336"/>
    <w:rsid w:val="00CD46CA"/>
    <w:rsid w:val="00CD4E78"/>
    <w:rsid w:val="00CF0923"/>
    <w:rsid w:val="00CF59BE"/>
    <w:rsid w:val="00D0016C"/>
    <w:rsid w:val="00D0208F"/>
    <w:rsid w:val="00D07FA4"/>
    <w:rsid w:val="00D10358"/>
    <w:rsid w:val="00D1284D"/>
    <w:rsid w:val="00D172E5"/>
    <w:rsid w:val="00D175C5"/>
    <w:rsid w:val="00D17A00"/>
    <w:rsid w:val="00D20F46"/>
    <w:rsid w:val="00D23D88"/>
    <w:rsid w:val="00D36D9A"/>
    <w:rsid w:val="00D53181"/>
    <w:rsid w:val="00D732B6"/>
    <w:rsid w:val="00D81A13"/>
    <w:rsid w:val="00D84C80"/>
    <w:rsid w:val="00D93292"/>
    <w:rsid w:val="00DA3877"/>
    <w:rsid w:val="00DA771E"/>
    <w:rsid w:val="00DB10B8"/>
    <w:rsid w:val="00DD4022"/>
    <w:rsid w:val="00DD5B62"/>
    <w:rsid w:val="00DE0AB1"/>
    <w:rsid w:val="00DF113D"/>
    <w:rsid w:val="00DF2489"/>
    <w:rsid w:val="00E0191B"/>
    <w:rsid w:val="00E0533C"/>
    <w:rsid w:val="00E1133E"/>
    <w:rsid w:val="00E4449E"/>
    <w:rsid w:val="00E476BF"/>
    <w:rsid w:val="00E519AC"/>
    <w:rsid w:val="00E5316F"/>
    <w:rsid w:val="00E5745C"/>
    <w:rsid w:val="00E60515"/>
    <w:rsid w:val="00E61ED8"/>
    <w:rsid w:val="00E65271"/>
    <w:rsid w:val="00E72B36"/>
    <w:rsid w:val="00E861BD"/>
    <w:rsid w:val="00E86C1C"/>
    <w:rsid w:val="00E877B9"/>
    <w:rsid w:val="00E9008F"/>
    <w:rsid w:val="00E971BE"/>
    <w:rsid w:val="00EC028C"/>
    <w:rsid w:val="00EC193F"/>
    <w:rsid w:val="00EC5379"/>
    <w:rsid w:val="00ED2A39"/>
    <w:rsid w:val="00ED4620"/>
    <w:rsid w:val="00ED4F04"/>
    <w:rsid w:val="00EE008C"/>
    <w:rsid w:val="00EE3BD7"/>
    <w:rsid w:val="00F05B8D"/>
    <w:rsid w:val="00F236CD"/>
    <w:rsid w:val="00F24466"/>
    <w:rsid w:val="00F2689D"/>
    <w:rsid w:val="00F26D62"/>
    <w:rsid w:val="00F27BD8"/>
    <w:rsid w:val="00F32A88"/>
    <w:rsid w:val="00F37432"/>
    <w:rsid w:val="00F37B00"/>
    <w:rsid w:val="00F40F2A"/>
    <w:rsid w:val="00F464C3"/>
    <w:rsid w:val="00F469E2"/>
    <w:rsid w:val="00F50B7A"/>
    <w:rsid w:val="00F70628"/>
    <w:rsid w:val="00F70D9B"/>
    <w:rsid w:val="00F76724"/>
    <w:rsid w:val="00F84F17"/>
    <w:rsid w:val="00F8507F"/>
    <w:rsid w:val="00F85DD4"/>
    <w:rsid w:val="00F8629E"/>
    <w:rsid w:val="00F93997"/>
    <w:rsid w:val="00FB127F"/>
    <w:rsid w:val="00FB7673"/>
    <w:rsid w:val="00FC59C0"/>
    <w:rsid w:val="00FD5274"/>
    <w:rsid w:val="00FD6A5A"/>
    <w:rsid w:val="00FF4488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4A5C9C"/>
  <w15:chartTrackingRefBased/>
  <w15:docId w15:val="{E243EF22-5267-490A-A674-173E770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488"/>
    <w:pPr>
      <w:spacing w:after="120"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F4488"/>
    <w:pPr>
      <w:keepNext/>
      <w:spacing w:before="480" w:after="240"/>
      <w:ind w:left="357" w:hanging="357"/>
      <w:jc w:val="center"/>
      <w:outlineLvl w:val="0"/>
    </w:pPr>
    <w:rPr>
      <w:rFonts w:eastAsia="Times New Roman" w:cs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286EC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A365D8"/>
    <w:pPr>
      <w:keepNext/>
      <w:tabs>
        <w:tab w:val="num" w:pos="720"/>
      </w:tabs>
      <w:spacing w:before="240" w:after="60" w:line="240" w:lineRule="auto"/>
      <w:ind w:left="720" w:hanging="720"/>
      <w:jc w:val="left"/>
      <w:outlineLvl w:val="2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locked/>
    <w:rsid w:val="00A365D8"/>
    <w:pPr>
      <w:keepNext/>
      <w:tabs>
        <w:tab w:val="num" w:pos="864"/>
      </w:tabs>
      <w:spacing w:before="240" w:after="60" w:line="240" w:lineRule="auto"/>
      <w:ind w:left="864" w:hanging="864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locked/>
    <w:rsid w:val="00A365D8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locked/>
    <w:rsid w:val="00A365D8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locked/>
    <w:rsid w:val="00A365D8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locked/>
    <w:rsid w:val="00A365D8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locked/>
    <w:rsid w:val="00A365D8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eastAsia="Times New Roman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F4488"/>
    <w:rPr>
      <w:rFonts w:ascii="Arial" w:eastAsia="Times New Roman" w:hAnsi="Arial" w:cs="Arial"/>
      <w:b/>
      <w:bCs/>
      <w:kern w:val="32"/>
      <w:sz w:val="22"/>
      <w:szCs w:val="32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8717AB"/>
    <w:pPr>
      <w:keepNext/>
      <w:keepLines/>
      <w:spacing w:after="0" w:line="240" w:lineRule="auto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8717AB"/>
    <w:rPr>
      <w:rFonts w:ascii="Arial" w:hAnsi="Arial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8717A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link w:val="Prosttext"/>
    <w:uiPriority w:val="99"/>
    <w:locked/>
    <w:rsid w:val="008717AB"/>
    <w:rPr>
      <w:rFonts w:ascii="Calibri" w:eastAsia="Times New Roman" w:hAnsi="Calibri" w:cs="Consolas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rsid w:val="00A4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4619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383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38321F"/>
    <w:rPr>
      <w:rFonts w:cs="Times New Roman"/>
    </w:rPr>
  </w:style>
  <w:style w:type="paragraph" w:styleId="Zpat">
    <w:name w:val="footer"/>
    <w:basedOn w:val="Normln"/>
    <w:link w:val="ZpatChar"/>
    <w:uiPriority w:val="99"/>
    <w:rsid w:val="00383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38321F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9B3338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locked/>
    <w:rsid w:val="000A163F"/>
    <w:pPr>
      <w:spacing w:before="240" w:after="60"/>
      <w:jc w:val="center"/>
    </w:pPr>
    <w:rPr>
      <w:rFonts w:eastAsia="Times New Roman"/>
      <w:b/>
      <w:bCs/>
      <w:kern w:val="28"/>
      <w:sz w:val="44"/>
      <w:szCs w:val="32"/>
    </w:rPr>
  </w:style>
  <w:style w:type="character" w:customStyle="1" w:styleId="NzevChar">
    <w:name w:val="Název Char"/>
    <w:link w:val="Nzev"/>
    <w:rsid w:val="000A163F"/>
    <w:rPr>
      <w:rFonts w:ascii="Arial" w:eastAsia="Times New Roman" w:hAnsi="Arial" w:cs="Times New Roman"/>
      <w:b/>
      <w:bCs/>
      <w:kern w:val="28"/>
      <w:sz w:val="44"/>
      <w:szCs w:val="32"/>
      <w:lang w:eastAsia="en-US"/>
    </w:rPr>
  </w:style>
  <w:style w:type="paragraph" w:styleId="Podtitul">
    <w:name w:val="Podtitul"/>
    <w:basedOn w:val="Normln"/>
    <w:next w:val="Normln"/>
    <w:link w:val="PodtitulChar"/>
    <w:qFormat/>
    <w:locked/>
    <w:rsid w:val="00AD37A4"/>
    <w:pPr>
      <w:jc w:val="center"/>
    </w:pPr>
    <w:rPr>
      <w:rFonts w:eastAsia="Times New Roman"/>
      <w:sz w:val="32"/>
      <w:szCs w:val="24"/>
    </w:rPr>
  </w:style>
  <w:style w:type="character" w:customStyle="1" w:styleId="PodtitulChar">
    <w:name w:val="Podtitul Char"/>
    <w:link w:val="Podtitul"/>
    <w:rsid w:val="00AD37A4"/>
    <w:rPr>
      <w:rFonts w:ascii="Arial" w:eastAsia="Times New Roman" w:hAnsi="Arial" w:cs="Times New Roman"/>
      <w:sz w:val="32"/>
      <w:szCs w:val="24"/>
      <w:lang w:eastAsia="en-US"/>
    </w:rPr>
  </w:style>
  <w:style w:type="paragraph" w:styleId="Bezmezer">
    <w:name w:val="No Spacing"/>
    <w:uiPriority w:val="1"/>
    <w:qFormat/>
    <w:rsid w:val="00335221"/>
    <w:pPr>
      <w:suppressAutoHyphens/>
      <w:jc w:val="both"/>
    </w:pPr>
    <w:rPr>
      <w:rFonts w:ascii="Arial" w:eastAsia="Times New Roman" w:hAnsi="Arial"/>
      <w:sz w:val="22"/>
      <w:lang w:eastAsia="ar-SA"/>
    </w:rPr>
  </w:style>
  <w:style w:type="character" w:styleId="Odkaznakoment">
    <w:name w:val="annotation reference"/>
    <w:uiPriority w:val="99"/>
    <w:semiHidden/>
    <w:unhideWhenUsed/>
    <w:rsid w:val="005A58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58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A5888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5888"/>
    <w:rPr>
      <w:rFonts w:ascii="Arial" w:hAnsi="Arial"/>
      <w:b/>
      <w:bCs/>
      <w:lang w:eastAsia="en-US"/>
    </w:rPr>
  </w:style>
  <w:style w:type="character" w:styleId="slostrnky">
    <w:name w:val="page number"/>
    <w:rsid w:val="007232D4"/>
  </w:style>
  <w:style w:type="character" w:customStyle="1" w:styleId="Nadpis2Char">
    <w:name w:val="Nadpis 2 Char"/>
    <w:link w:val="Nadpis2"/>
    <w:semiHidden/>
    <w:rsid w:val="00286EC1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Normln0">
    <w:name w:val="Normální~~~~~~"/>
    <w:basedOn w:val="Normln"/>
    <w:rsid w:val="00286EC1"/>
    <w:pPr>
      <w:widowControl w:val="0"/>
      <w:spacing w:after="0" w:line="288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3Char">
    <w:name w:val="Nadpis 3 Char"/>
    <w:link w:val="Nadpis3"/>
    <w:rsid w:val="00A365D8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Nadpis4Char">
    <w:name w:val="Nadpis 4 Char"/>
    <w:link w:val="Nadpis4"/>
    <w:rsid w:val="00A365D8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A365D8"/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A365D8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rsid w:val="00A365D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A365D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rsid w:val="00A365D8"/>
    <w:rPr>
      <w:rFonts w:ascii="Arial" w:eastAsia="Times New Roman" w:hAnsi="Arial"/>
      <w:sz w:val="22"/>
      <w:szCs w:val="22"/>
      <w:lang w:val="x-none" w:eastAsia="x-none"/>
    </w:rPr>
  </w:style>
  <w:style w:type="character" w:styleId="Hypertextovodkaz">
    <w:name w:val="Hyperlink"/>
    <w:uiPriority w:val="99"/>
    <w:unhideWhenUsed/>
    <w:rsid w:val="0043493D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43493D"/>
    <w:rPr>
      <w:color w:val="605E5C"/>
      <w:shd w:val="clear" w:color="auto" w:fill="E1DFDD"/>
    </w:rPr>
  </w:style>
  <w:style w:type="paragraph" w:customStyle="1" w:styleId="Obsahtabulky">
    <w:name w:val="Obsah tabulky"/>
    <w:basedOn w:val="Normln"/>
    <w:qFormat/>
    <w:rsid w:val="001925FB"/>
    <w:pPr>
      <w:widowControl w:val="0"/>
      <w:suppressLineNumbers/>
      <w:suppressAutoHyphens/>
      <w:spacing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Revize">
    <w:name w:val="Revision"/>
    <w:hidden/>
    <w:uiPriority w:val="99"/>
    <w:semiHidden/>
    <w:rsid w:val="002D71DD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oplistil@mestodobri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AF244-E2C1-41C0-977C-7EF66BC0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3991</Words>
  <Characters>23552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27489</CharactersWithSpaces>
  <SharedDoc>false</SharedDoc>
  <HLinks>
    <vt:vector size="6" baseType="variant">
      <vt:variant>
        <vt:i4>3473492</vt:i4>
      </vt:variant>
      <vt:variant>
        <vt:i4>0</vt:i4>
      </vt:variant>
      <vt:variant>
        <vt:i4>0</vt:i4>
      </vt:variant>
      <vt:variant>
        <vt:i4>5</vt:i4>
      </vt:variant>
      <vt:variant>
        <vt:lpwstr>mailto:petr.oplistil@mestodobris.cz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Kolodin</dc:creator>
  <cp:keywords/>
  <cp:lastModifiedBy>Mgr. Ing. Ladislav Kavřík</cp:lastModifiedBy>
  <cp:revision>1</cp:revision>
  <cp:lastPrinted>2017-02-02T12:00:00Z</cp:lastPrinted>
  <dcterms:created xsi:type="dcterms:W3CDTF">2023-10-05T20:48:00Z</dcterms:created>
  <dcterms:modified xsi:type="dcterms:W3CDTF">2024-05-21T10:43:00Z</dcterms:modified>
</cp:coreProperties>
</file>